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9123" w14:textId="3D9C56A6" w:rsidR="00F00CF4" w:rsidRPr="00C436F9" w:rsidRDefault="00F00CF4">
      <w:pPr>
        <w:rPr>
          <w:b/>
        </w:rPr>
      </w:pPr>
      <w:r w:rsidRPr="00C436F9">
        <w:rPr>
          <w:b/>
        </w:rPr>
        <w:t xml:space="preserve">PI: </w:t>
      </w:r>
      <w:r w:rsidR="001E208C">
        <w:rPr>
          <w:b/>
        </w:rPr>
        <w:t xml:space="preserve">B. Jill </w:t>
      </w:r>
      <w:proofErr w:type="spellStart"/>
      <w:r w:rsidR="001E208C">
        <w:rPr>
          <w:b/>
        </w:rPr>
        <w:t>Venton</w:t>
      </w:r>
      <w:proofErr w:type="spellEnd"/>
    </w:p>
    <w:p w14:paraId="69DE436D" w14:textId="193AB1DF" w:rsidR="00BB422C" w:rsidRPr="00407C15" w:rsidRDefault="006F3094">
      <w:pPr>
        <w:rPr>
          <w:b/>
          <w:sz w:val="28"/>
        </w:rPr>
      </w:pPr>
      <w:r>
        <w:rPr>
          <w:b/>
          <w:sz w:val="28"/>
        </w:rPr>
        <w:t xml:space="preserve">Chemistry </w:t>
      </w:r>
      <w:r w:rsidR="001E04C4">
        <w:rPr>
          <w:b/>
          <w:sz w:val="28"/>
        </w:rPr>
        <w:t xml:space="preserve">Science </w:t>
      </w:r>
      <w:r>
        <w:rPr>
          <w:b/>
          <w:sz w:val="28"/>
        </w:rPr>
        <w:t xml:space="preserve">Education </w:t>
      </w:r>
      <w:r w:rsidR="006006DC" w:rsidRPr="00407C15">
        <w:rPr>
          <w:b/>
          <w:sz w:val="28"/>
        </w:rPr>
        <w:t xml:space="preserve">Title: </w:t>
      </w:r>
    </w:p>
    <w:p w14:paraId="0ECDAB4E" w14:textId="3A5CCA27" w:rsidR="006006DC" w:rsidRPr="00407C15" w:rsidRDefault="00A2609A" w:rsidP="00BB422C">
      <w:pPr>
        <w:jc w:val="center"/>
        <w:rPr>
          <w:b/>
          <w:sz w:val="28"/>
        </w:rPr>
      </w:pPr>
      <w:r>
        <w:rPr>
          <w:b/>
          <w:sz w:val="28"/>
        </w:rPr>
        <w:t>Making a Calibration Curve</w:t>
      </w:r>
      <w:r w:rsidR="00225997">
        <w:rPr>
          <w:b/>
          <w:sz w:val="28"/>
        </w:rPr>
        <w:t xml:space="preserve"> </w:t>
      </w:r>
    </w:p>
    <w:p w14:paraId="033188BC" w14:textId="77777777" w:rsidR="006006DC" w:rsidRPr="00407C15" w:rsidRDefault="006006DC"/>
    <w:p w14:paraId="6DF1AEC2" w14:textId="77777777" w:rsidR="00914971" w:rsidRDefault="00C63471" w:rsidP="00CC5C75">
      <w:pPr>
        <w:rPr>
          <w:ins w:id="0" w:author="JoVE JoVE" w:date="2015-07-02T14:44:00Z"/>
        </w:rPr>
      </w:pPr>
      <w:r w:rsidRPr="00407C15">
        <w:rPr>
          <w:b/>
          <w:sz w:val="28"/>
        </w:rPr>
        <w:t>Overview:</w:t>
      </w:r>
      <w:r w:rsidRPr="00407C15">
        <w:t xml:space="preserve"> </w:t>
      </w:r>
    </w:p>
    <w:p w14:paraId="429FADD6" w14:textId="11BD2E75" w:rsidR="001E208C" w:rsidRPr="00034B71" w:rsidRDefault="00034B71" w:rsidP="00CC5C75">
      <w:r>
        <w:rPr>
          <w:b/>
        </w:rPr>
        <w:t xml:space="preserve">Calibration curves </w:t>
      </w:r>
      <w:r>
        <w:t xml:space="preserve">are used to </w:t>
      </w:r>
      <w:r w:rsidR="005B4000">
        <w:t>understand the instrumental response to an analyte and predict the concentration</w:t>
      </w:r>
      <w:r w:rsidR="00225997">
        <w:t xml:space="preserve"> in an unknown sample</w:t>
      </w:r>
      <w:r w:rsidR="005B4000">
        <w:t>.</w:t>
      </w:r>
      <w:r w:rsidR="00914971">
        <w:t xml:space="preserve"> </w:t>
      </w:r>
      <w:r w:rsidR="005B4000">
        <w:t xml:space="preserve">Generally, a set of standard samples </w:t>
      </w:r>
      <w:r w:rsidR="002936A9">
        <w:t xml:space="preserve">are made </w:t>
      </w:r>
      <w:r w:rsidR="005B4000">
        <w:t xml:space="preserve">at various concentrations </w:t>
      </w:r>
      <w:ins w:id="1" w:author="JoVE JoVE" w:date="2015-07-02T14:50:00Z">
        <w:r w:rsidR="00914971">
          <w:t xml:space="preserve">with a range than includes the </w:t>
        </w:r>
      </w:ins>
      <w:ins w:id="2" w:author="JoVE JoVE" w:date="2015-07-02T14:53:00Z">
        <w:r w:rsidR="00846AFD">
          <w:t xml:space="preserve">unknown of interest </w:t>
        </w:r>
      </w:ins>
      <w:r w:rsidR="005B4000">
        <w:t>and the instrumental response at each concentration is recorded.</w:t>
      </w:r>
      <w:r w:rsidR="00914971">
        <w:t xml:space="preserve"> </w:t>
      </w:r>
      <w:r w:rsidR="005B4000">
        <w:t>For more accuracy and to understand the error, the response at each concentration can be repeated so an error bar is obtained.</w:t>
      </w:r>
      <w:r w:rsidR="00914971">
        <w:t xml:space="preserve"> </w:t>
      </w:r>
      <w:r w:rsidR="005B4000">
        <w:t>The data are then fit with a function so that unknown concentrations can be predicted.</w:t>
      </w:r>
      <w:r w:rsidR="00914971">
        <w:t xml:space="preserve"> </w:t>
      </w:r>
      <w:r w:rsidR="001E792D">
        <w:t>Typically</w:t>
      </w:r>
      <w:r w:rsidR="00225997">
        <w:t xml:space="preserve"> the response is linear, however</w:t>
      </w:r>
      <w:r w:rsidR="001E792D">
        <w:t>,</w:t>
      </w:r>
      <w:r w:rsidR="00225997">
        <w:t xml:space="preserve"> a curve can be made with other functions as long as the f</w:t>
      </w:r>
      <w:r w:rsidR="002936A9">
        <w:t>unction is known.</w:t>
      </w:r>
      <w:r w:rsidR="00914971">
        <w:t xml:space="preserve"> </w:t>
      </w:r>
      <w:r w:rsidR="00225997">
        <w:t>The calibration curve can be used to calculate the limit of detection and limit of quantitation.</w:t>
      </w:r>
      <w:r w:rsidR="00914971">
        <w:t xml:space="preserve"> </w:t>
      </w:r>
    </w:p>
    <w:p w14:paraId="1E574D05" w14:textId="10C81D61" w:rsidR="006006DC" w:rsidRDefault="005B4000" w:rsidP="00CC5C75">
      <w:r>
        <w:t xml:space="preserve">When making solutions for a calibration curve, each </w:t>
      </w:r>
      <w:r w:rsidR="00225997">
        <w:t>solution</w:t>
      </w:r>
      <w:r>
        <w:t xml:space="preserve"> can be made separately.</w:t>
      </w:r>
      <w:r w:rsidR="00914971">
        <w:t xml:space="preserve"> </w:t>
      </w:r>
      <w:r>
        <w:t>However, that can take a lot of starting material and be time consuming.</w:t>
      </w:r>
      <w:r w:rsidR="00914971">
        <w:t xml:space="preserve"> </w:t>
      </w:r>
      <w:r>
        <w:t>Another method for making many different concentrations of a solution is to use serial dilutions.</w:t>
      </w:r>
      <w:r w:rsidR="00914971">
        <w:t xml:space="preserve"> </w:t>
      </w:r>
      <w:r>
        <w:t xml:space="preserve">With serial dilutions, </w:t>
      </w:r>
      <w:del w:id="3" w:author="JoVE JoVE" w:date="2015-07-02T14:54:00Z">
        <w:r w:rsidDel="00846AFD">
          <w:delText xml:space="preserve">you start with </w:delText>
        </w:r>
      </w:del>
      <w:r>
        <w:t xml:space="preserve">a concentrated sample </w:t>
      </w:r>
      <w:del w:id="4" w:author="JoVE JoVE" w:date="2015-07-02T14:54:00Z">
        <w:r w:rsidDel="00846AFD">
          <w:delText>and then</w:delText>
        </w:r>
      </w:del>
      <w:ins w:id="5" w:author="JoVE JoVE" w:date="2015-07-02T14:54:00Z">
        <w:r w:rsidR="00846AFD">
          <w:t>is</w:t>
        </w:r>
      </w:ins>
      <w:r>
        <w:t xml:space="preserve"> dilute</w:t>
      </w:r>
      <w:ins w:id="6" w:author="JoVE JoVE" w:date="2015-07-02T14:54:00Z">
        <w:r w:rsidR="00846AFD">
          <w:t>d</w:t>
        </w:r>
      </w:ins>
      <w:r>
        <w:t xml:space="preserve"> </w:t>
      </w:r>
      <w:del w:id="7" w:author="JoVE JoVE" w:date="2015-07-02T14:54:00Z">
        <w:r w:rsidDel="00846AFD">
          <w:delText xml:space="preserve">it </w:delText>
        </w:r>
      </w:del>
      <w:r>
        <w:t xml:space="preserve">down </w:t>
      </w:r>
      <w:r w:rsidR="00956364">
        <w:t xml:space="preserve">in a stepwise manner </w:t>
      </w:r>
      <w:r>
        <w:t>to make lower concentration</w:t>
      </w:r>
      <w:r w:rsidR="00956364">
        <w:t>s</w:t>
      </w:r>
      <w:r>
        <w:t>.</w:t>
      </w:r>
      <w:r w:rsidR="00914971">
        <w:t xml:space="preserve"> </w:t>
      </w:r>
      <w:r w:rsidR="00956364">
        <w:t>The next sample is made from the previous dilution, and the dilution factor is often kept constant</w:t>
      </w:r>
      <w:r>
        <w:t>.</w:t>
      </w:r>
      <w:r w:rsidR="00914971">
        <w:t xml:space="preserve"> </w:t>
      </w:r>
      <w:r>
        <w:t xml:space="preserve">The advantage is that </w:t>
      </w:r>
      <w:del w:id="8" w:author="JoVE JoVE" w:date="2015-07-02T14:54:00Z">
        <w:r w:rsidDel="00846AFD">
          <w:delText xml:space="preserve">you </w:delText>
        </w:r>
      </w:del>
      <w:r>
        <w:t xml:space="preserve">only </w:t>
      </w:r>
      <w:del w:id="9" w:author="JoVE JoVE" w:date="2015-07-02T14:55:00Z">
        <w:r w:rsidR="00BA429B" w:rsidDel="00846AFD">
          <w:delText xml:space="preserve">make </w:delText>
        </w:r>
      </w:del>
      <w:r w:rsidR="00BA429B">
        <w:t>one initial solution</w:t>
      </w:r>
      <w:ins w:id="10" w:author="JoVE JoVE" w:date="2015-07-02T14:55:00Z">
        <w:r w:rsidR="00846AFD">
          <w:t xml:space="preserve"> is needed</w:t>
        </w:r>
      </w:ins>
      <w:r w:rsidR="00BA429B">
        <w:t>. The disadvantage is that any errors in solution making, pipetting, etc</w:t>
      </w:r>
      <w:r w:rsidR="001E792D">
        <w:t>.,</w:t>
      </w:r>
      <w:r w:rsidR="00BA429B">
        <w:t xml:space="preserve"> get propagated as </w:t>
      </w:r>
      <w:del w:id="11" w:author="JoVE JoVE" w:date="2015-07-02T14:55:00Z">
        <w:r w:rsidR="00BA429B" w:rsidDel="00846AFD">
          <w:delText xml:space="preserve">you make </w:delText>
        </w:r>
      </w:del>
      <w:r w:rsidR="00BA429B">
        <w:t>more solutions</w:t>
      </w:r>
      <w:ins w:id="12" w:author="JoVE JoVE" w:date="2015-07-02T14:55:00Z">
        <w:r w:rsidR="00846AFD">
          <w:t xml:space="preserve"> or made</w:t>
        </w:r>
      </w:ins>
      <w:r w:rsidR="00BA429B">
        <w:t>.</w:t>
      </w:r>
      <w:r w:rsidR="00914971">
        <w:t xml:space="preserve"> </w:t>
      </w:r>
      <w:r w:rsidR="00BA429B">
        <w:t xml:space="preserve">Thus, </w:t>
      </w:r>
      <w:del w:id="13" w:author="JoVE JoVE" w:date="2015-07-02T15:06:00Z">
        <w:r w:rsidR="00BA429B" w:rsidDel="00056848">
          <w:delText xml:space="preserve">you must be very </w:delText>
        </w:r>
      </w:del>
      <w:r w:rsidR="00BA429B">
        <w:t>care</w:t>
      </w:r>
      <w:ins w:id="14" w:author="JoVE JoVE" w:date="2015-07-02T15:06:00Z">
        <w:r w:rsidR="00056848">
          <w:t xml:space="preserve"> must be taken</w:t>
        </w:r>
      </w:ins>
      <w:del w:id="15" w:author="JoVE JoVE" w:date="2015-07-02T15:06:00Z">
        <w:r w:rsidR="00BA429B" w:rsidDel="00056848">
          <w:delText>ful</w:delText>
        </w:r>
      </w:del>
      <w:del w:id="16" w:author="JoVE JoVE" w:date="2015-07-02T15:07:00Z">
        <w:r w:rsidR="00BA429B" w:rsidDel="00056848">
          <w:delText xml:space="preserve"> to make</w:delText>
        </w:r>
      </w:del>
      <w:ins w:id="17" w:author="JoVE JoVE" w:date="2015-07-02T15:07:00Z">
        <w:r w:rsidR="00056848">
          <w:t xml:space="preserve"> when making</w:t>
        </w:r>
      </w:ins>
      <w:r w:rsidR="00BA429B">
        <w:t xml:space="preserve"> the initial solution</w:t>
      </w:r>
      <w:del w:id="18" w:author="JoVE JoVE" w:date="2015-07-02T15:07:00Z">
        <w:r w:rsidR="00BA429B" w:rsidDel="00056848">
          <w:delText xml:space="preserve"> correctly</w:delText>
        </w:r>
      </w:del>
      <w:r w:rsidR="00BA429B">
        <w:t>.</w:t>
      </w:r>
      <w:r w:rsidR="00914971">
        <w:t xml:space="preserve"> </w:t>
      </w:r>
    </w:p>
    <w:p w14:paraId="5BED4902" w14:textId="12C41C71" w:rsidR="00BE5CFE" w:rsidRPr="00407C15" w:rsidRDefault="00BE5CFE" w:rsidP="00BE5CFE">
      <w:commentRangeStart w:id="19"/>
      <w:r>
        <w:rPr>
          <w:b/>
          <w:sz w:val="28"/>
          <w:szCs w:val="28"/>
        </w:rPr>
        <w:t>Principles:</w:t>
      </w:r>
      <w:r>
        <w:t xml:space="preserve"> </w:t>
      </w:r>
      <w:commentRangeEnd w:id="19"/>
      <w:r w:rsidR="002B6316">
        <w:rPr>
          <w:rStyle w:val="CommentReference"/>
        </w:rPr>
        <w:commentReference w:id="19"/>
      </w:r>
    </w:p>
    <w:p w14:paraId="41611B7A" w14:textId="731E18DB" w:rsidR="00387236" w:rsidRDefault="00313799" w:rsidP="001E208C">
      <w:r>
        <w:t>Calibration curves can be used to predict the concentration of an unknown sample.</w:t>
      </w:r>
      <w:r w:rsidR="00914971">
        <w:t xml:space="preserve"> </w:t>
      </w:r>
      <w:r>
        <w:t xml:space="preserve">To be completely accurate, the standard samples should be run in the same </w:t>
      </w:r>
      <w:commentRangeStart w:id="20"/>
      <w:r>
        <w:t xml:space="preserve">matrix </w:t>
      </w:r>
      <w:commentRangeEnd w:id="20"/>
      <w:r w:rsidR="001A0CC4">
        <w:rPr>
          <w:rStyle w:val="CommentReference"/>
        </w:rPr>
        <w:commentReference w:id="20"/>
      </w:r>
      <w:r>
        <w:t>as the unknown sample.</w:t>
      </w:r>
      <w:r w:rsidR="00914971">
        <w:t xml:space="preserve"> </w:t>
      </w:r>
      <w:ins w:id="21" w:author="Jill Venton" w:date="2015-07-07T12:19:00Z">
        <w:r w:rsidR="00AC736E">
          <w:t xml:space="preserve">A sample matrix is the components of the sample other than the analyte of interest, including </w:t>
        </w:r>
      </w:ins>
      <w:ins w:id="22" w:author="Jill Venton" w:date="2015-07-08T22:21:00Z">
        <w:r w:rsidR="00917E98">
          <w:t xml:space="preserve">the solvent and </w:t>
        </w:r>
      </w:ins>
      <w:ins w:id="23" w:author="Jill Venton" w:date="2015-07-07T12:19:00Z">
        <w:r w:rsidR="00AC736E">
          <w:t xml:space="preserve">all salts, proteins, metal ions, </w:t>
        </w:r>
        <w:del w:id="24" w:author="Dennis McGonagle" w:date="2015-07-13T15:19:00Z">
          <w:r w:rsidR="00AC736E" w:rsidDel="00797675">
            <w:delText>etc</w:delText>
          </w:r>
        </w:del>
      </w:ins>
      <w:ins w:id="25" w:author="Dennis McGonagle" w:date="2015-07-13T15:19:00Z">
        <w:r w:rsidR="00797675">
          <w:t>etc.</w:t>
        </w:r>
      </w:ins>
      <w:ins w:id="26" w:author="Jill Venton" w:date="2015-07-07T12:19:00Z">
        <w:r w:rsidR="00AC736E">
          <w:t xml:space="preserve"> that might be present in the sample. </w:t>
        </w:r>
      </w:ins>
      <w:r>
        <w:t xml:space="preserve">In practice, </w:t>
      </w:r>
      <w:del w:id="27" w:author="Jill Venton" w:date="2015-07-08T22:22:00Z">
        <w:r w:rsidDel="00917E98">
          <w:delText xml:space="preserve">this </w:delText>
        </w:r>
      </w:del>
      <w:ins w:id="28" w:author="Jill Venton" w:date="2015-07-08T22:22:00Z">
        <w:r w:rsidR="00917E98">
          <w:t xml:space="preserve">running calibration samples in the same matrix as the unknown </w:t>
        </w:r>
      </w:ins>
      <w:r>
        <w:t xml:space="preserve">is sometimes difficult, as the unknown sample may be from a </w:t>
      </w:r>
      <w:commentRangeStart w:id="29"/>
      <w:r>
        <w:t>complex biological or environmental sample</w:t>
      </w:r>
      <w:commentRangeEnd w:id="29"/>
      <w:r w:rsidR="001A0CC4">
        <w:rPr>
          <w:rStyle w:val="CommentReference"/>
        </w:rPr>
        <w:commentReference w:id="29"/>
      </w:r>
      <w:r>
        <w:t>.</w:t>
      </w:r>
      <w:r w:rsidR="00914971">
        <w:t xml:space="preserve"> </w:t>
      </w:r>
      <w:ins w:id="30" w:author="Jill Venton" w:date="2015-07-07T12:22:00Z">
        <w:r w:rsidR="00AC736E">
          <w:t>Thus, many calibration curves are made in a sample matrix that closely approximate</w:t>
        </w:r>
        <w:del w:id="31" w:author="Dennis McGonagle" w:date="2015-07-13T15:19:00Z">
          <w:r w:rsidR="00AC736E" w:rsidDel="00797675">
            <w:delText>s</w:delText>
          </w:r>
        </w:del>
        <w:r w:rsidR="00AC736E">
          <w:t xml:space="preserve"> the real sample, such as artificial cerebral spinal fluid or artificial urine, but may not be exact.  </w:t>
        </w:r>
      </w:ins>
      <w:r>
        <w:t xml:space="preserve">The range of concentrations of the calibration curve should </w:t>
      </w:r>
      <w:r w:rsidR="00FF7A0E">
        <w:t>bracket</w:t>
      </w:r>
      <w:r>
        <w:t xml:space="preserve"> tha</w:t>
      </w:r>
      <w:r w:rsidR="00FF7A0E">
        <w:t>t in</w:t>
      </w:r>
      <w:r>
        <w:t xml:space="preserve"> the expected unknown sample.</w:t>
      </w:r>
      <w:r w:rsidR="00914971">
        <w:t xml:space="preserve"> </w:t>
      </w:r>
      <w:r>
        <w:t>Ideally you would run a few concentrations above and below the expected concentration sample.</w:t>
      </w:r>
      <w:r w:rsidR="00914971">
        <w:t xml:space="preserve"> </w:t>
      </w:r>
    </w:p>
    <w:p w14:paraId="14B46D4A" w14:textId="51A5C3F3" w:rsidR="00D8734C" w:rsidRDefault="00313799" w:rsidP="001E208C">
      <w:r>
        <w:t>Many calibration curves are linear and can be fit with the basic equation y=</w:t>
      </w:r>
      <w:proofErr w:type="spellStart"/>
      <w:r>
        <w:t>mx+b</w:t>
      </w:r>
      <w:proofErr w:type="spellEnd"/>
      <w:r>
        <w:t>, where m is the slope and b is the y-intercept.</w:t>
      </w:r>
      <w:r w:rsidR="00914971">
        <w:t xml:space="preserve"> </w:t>
      </w:r>
      <w:r>
        <w:t xml:space="preserve">However, not all curves are linear and sometimes to get a line, one </w:t>
      </w:r>
      <w:r w:rsidR="00D8734C">
        <w:t xml:space="preserve">or both </w:t>
      </w:r>
      <w:r>
        <w:t>set of axes will be on a logarithmic scale.</w:t>
      </w:r>
      <w:r w:rsidR="00914971">
        <w:t xml:space="preserve"> </w:t>
      </w:r>
      <w:ins w:id="32" w:author="Jill Venton" w:date="2015-07-07T12:27:00Z">
        <w:r w:rsidR="00D259CE">
          <w:t xml:space="preserve">Linear regression is typically </w:t>
        </w:r>
        <w:r w:rsidR="00D259CE">
          <w:lastRenderedPageBreak/>
          <w:t>performed using a computer program and the most common method is to use a least squares fitting</w:t>
        </w:r>
      </w:ins>
      <w:ins w:id="33" w:author="Jill Venton" w:date="2015-07-07T12:29:00Z">
        <w:r w:rsidR="00D259CE">
          <w:t>. With a linear regression analysis, an R</w:t>
        </w:r>
        <w:r w:rsidR="00D259CE" w:rsidRPr="00797675">
          <w:rPr>
            <w:vertAlign w:val="superscript"/>
          </w:rPr>
          <w:t>2</w:t>
        </w:r>
        <w:r w:rsidR="00D259CE">
          <w:t xml:space="preserve"> value, called the coefficient of determination, is given</w:t>
        </w:r>
      </w:ins>
      <w:ins w:id="34" w:author="Jill Venton" w:date="2015-07-07T12:31:00Z">
        <w:r w:rsidR="00D259CE">
          <w:t xml:space="preserve">.  For a simple </w:t>
        </w:r>
      </w:ins>
      <w:ins w:id="35" w:author="Jill Venton" w:date="2015-07-07T12:32:00Z">
        <w:r w:rsidR="00D259CE">
          <w:t>single regression</w:t>
        </w:r>
      </w:ins>
      <w:ins w:id="36" w:author="Jill Venton" w:date="2015-07-07T12:31:00Z">
        <w:r w:rsidR="00D259CE">
          <w:t>, R</w:t>
        </w:r>
        <w:r w:rsidR="00D259CE" w:rsidRPr="00797675">
          <w:rPr>
            <w:vertAlign w:val="superscript"/>
          </w:rPr>
          <w:t>2</w:t>
        </w:r>
        <w:r w:rsidR="00D259CE">
          <w:t xml:space="preserve"> is the square of the correlation coefficient (r)</w:t>
        </w:r>
      </w:ins>
      <w:ins w:id="37" w:author="Jill Venton" w:date="2015-07-07T12:29:00Z">
        <w:r w:rsidR="00D259CE">
          <w:t xml:space="preserve"> </w:t>
        </w:r>
      </w:ins>
      <w:ins w:id="38" w:author="Jill Venton" w:date="2015-07-07T12:31:00Z">
        <w:r w:rsidR="00D259CE">
          <w:t xml:space="preserve">and provides information about how far away </w:t>
        </w:r>
      </w:ins>
      <w:ins w:id="39" w:author="Jill Venton" w:date="2015-07-07T12:32:00Z">
        <w:r w:rsidR="00D259CE">
          <w:t>the</w:t>
        </w:r>
      </w:ins>
      <w:ins w:id="40" w:author="Jill Venton" w:date="2015-07-07T12:31:00Z">
        <w:r w:rsidR="00D259CE">
          <w:t xml:space="preserve"> y value</w:t>
        </w:r>
      </w:ins>
      <w:ins w:id="41" w:author="Jill Venton" w:date="2015-07-07T12:32:00Z">
        <w:r w:rsidR="00D259CE">
          <w:t>s</w:t>
        </w:r>
      </w:ins>
      <w:ins w:id="42" w:author="Jill Venton" w:date="2015-07-07T12:31:00Z">
        <w:r w:rsidR="00D259CE">
          <w:t xml:space="preserve"> </w:t>
        </w:r>
      </w:ins>
      <w:ins w:id="43" w:author="Jill Venton" w:date="2015-07-07T12:32:00Z">
        <w:r w:rsidR="00D259CE">
          <w:t>are from the predicted line.</w:t>
        </w:r>
      </w:ins>
      <w:ins w:id="44" w:author="Jill Venton" w:date="2015-07-07T12:29:00Z">
        <w:r w:rsidR="00D259CE">
          <w:t xml:space="preserve">  </w:t>
        </w:r>
      </w:ins>
      <w:ins w:id="45" w:author="Jill Venton" w:date="2015-07-07T12:32:00Z">
        <w:r w:rsidR="00D259CE">
          <w:t xml:space="preserve">A perfect </w:t>
        </w:r>
      </w:ins>
      <w:ins w:id="46" w:author="Jill Venton" w:date="2015-07-07T12:33:00Z">
        <w:r w:rsidR="00D259CE">
          <w:t xml:space="preserve">line </w:t>
        </w:r>
      </w:ins>
      <w:ins w:id="47" w:author="Jill Venton" w:date="2015-07-07T12:32:00Z">
        <w:r w:rsidR="00D259CE">
          <w:t>would have an R</w:t>
        </w:r>
        <w:r w:rsidR="00D259CE" w:rsidRPr="00797675">
          <w:rPr>
            <w:vertAlign w:val="superscript"/>
          </w:rPr>
          <w:t>2</w:t>
        </w:r>
        <w:r w:rsidR="00D259CE">
          <w:t xml:space="preserve"> value of 1, and most </w:t>
        </w:r>
      </w:ins>
      <w:ins w:id="48" w:author="Jill Venton" w:date="2015-07-08T22:27:00Z">
        <w:r w:rsidR="00917E98">
          <w:t>R</w:t>
        </w:r>
        <w:r w:rsidR="00917E98" w:rsidRPr="00225876">
          <w:rPr>
            <w:vertAlign w:val="superscript"/>
          </w:rPr>
          <w:t>2</w:t>
        </w:r>
        <w:r w:rsidR="00917E98">
          <w:rPr>
            <w:vertAlign w:val="superscript"/>
          </w:rPr>
          <w:t xml:space="preserve"> </w:t>
        </w:r>
      </w:ins>
      <w:ins w:id="49" w:author="Jill Venton" w:date="2015-07-07T12:32:00Z">
        <w:r w:rsidR="00D259CE">
          <w:t xml:space="preserve">values for calibration </w:t>
        </w:r>
      </w:ins>
      <w:ins w:id="50" w:author="Jill Venton" w:date="2015-07-07T12:33:00Z">
        <w:r w:rsidR="00D259CE">
          <w:t xml:space="preserve">curves are over 0.95.  </w:t>
        </w:r>
      </w:ins>
      <w:ins w:id="51" w:author="Jill Venton" w:date="2015-07-07T12:27:00Z">
        <w:r w:rsidR="00D259CE">
          <w:t xml:space="preserve"> </w:t>
        </w:r>
      </w:ins>
      <w:r>
        <w:t xml:space="preserve">When the calibration curve is linear, the slope is a measure of sensitivity: how much </w:t>
      </w:r>
      <w:del w:id="52" w:author="JoVE JoVE" w:date="2015-07-02T15:26:00Z">
        <w:r w:rsidDel="00DA19D4">
          <w:delText>of a</w:delText>
        </w:r>
      </w:del>
      <w:ins w:id="53" w:author="JoVE JoVE" w:date="2015-07-02T15:26:00Z">
        <w:r w:rsidR="00DA19D4">
          <w:t>the signal</w:t>
        </w:r>
      </w:ins>
      <w:r>
        <w:t xml:space="preserve"> change</w:t>
      </w:r>
      <w:ins w:id="54" w:author="JoVE JoVE" w:date="2015-07-02T15:27:00Z">
        <w:r w:rsidR="00DA19D4">
          <w:t>s</w:t>
        </w:r>
      </w:ins>
      <w:del w:id="55" w:author="JoVE JoVE" w:date="2015-07-02T15:27:00Z">
        <w:r w:rsidDel="00DA19D4">
          <w:delText xml:space="preserve"> in signal</w:delText>
        </w:r>
      </w:del>
      <w:r>
        <w:t xml:space="preserve"> </w:t>
      </w:r>
      <w:del w:id="56" w:author="JoVE JoVE" w:date="2015-07-02T15:26:00Z">
        <w:r w:rsidDel="00DA19D4">
          <w:delText xml:space="preserve">you get </w:delText>
        </w:r>
      </w:del>
      <w:r>
        <w:t>for a change in concentration.</w:t>
      </w:r>
      <w:r w:rsidR="00914971">
        <w:t xml:space="preserve"> </w:t>
      </w:r>
      <w:r w:rsidR="00225997">
        <w:t>A</w:t>
      </w:r>
      <w:r>
        <w:t xml:space="preserve"> steeper </w:t>
      </w:r>
      <w:r w:rsidR="00225997">
        <w:t>line with a</w:t>
      </w:r>
      <w:r>
        <w:t xml:space="preserve"> </w:t>
      </w:r>
      <w:r w:rsidR="00225997">
        <w:t>larger</w:t>
      </w:r>
      <w:r>
        <w:t xml:space="preserve"> slope</w:t>
      </w:r>
      <w:r w:rsidR="00225997">
        <w:t xml:space="preserve"> indicates a</w:t>
      </w:r>
      <w:r>
        <w:t xml:space="preserve"> more sensitive measurement.</w:t>
      </w:r>
      <w:r w:rsidR="00914971">
        <w:t xml:space="preserve"> </w:t>
      </w:r>
      <w:r w:rsidR="002936A9">
        <w:t>A calibration curve can also help define the linear range, the range of concentrations that the instrument gives a linear response.</w:t>
      </w:r>
      <w:r w:rsidR="00914971">
        <w:t xml:space="preserve"> </w:t>
      </w:r>
      <w:r w:rsidR="002936A9">
        <w:t>Outside this range, the response may taper off due to instrumental considerations, and the equation from the calibration cannot be used.</w:t>
      </w:r>
      <w:r w:rsidR="00914971">
        <w:t xml:space="preserve"> </w:t>
      </w:r>
      <w:ins w:id="57" w:author="JoVE JoVE" w:date="2015-07-02T15:32:00Z">
        <w:r w:rsidR="00807A2E">
          <w:t>This is known as the limit of linearity.</w:t>
        </w:r>
      </w:ins>
      <w:ins w:id="58" w:author="Jill Venton" w:date="2015-07-07T12:24:00Z">
        <w:r w:rsidR="00D259CE">
          <w:t xml:space="preserve">  </w:t>
        </w:r>
      </w:ins>
    </w:p>
    <w:p w14:paraId="40265B20" w14:textId="5A3E6C82" w:rsidR="00313799" w:rsidRDefault="00D8734C" w:rsidP="001E208C">
      <w:r>
        <w:t>Limit of detection is the lowest amount that can be statistically determined from the noise.</w:t>
      </w:r>
      <w:r w:rsidR="00914971">
        <w:t xml:space="preserve"> </w:t>
      </w:r>
      <w:r>
        <w:t>Generally this is defined as a signal that is 3 times the noise.</w:t>
      </w:r>
      <w:r w:rsidR="00914971">
        <w:t xml:space="preserve"> </w:t>
      </w:r>
      <w:r w:rsidR="00313799">
        <w:t xml:space="preserve">The limit of detection can be calculated from the slope of the calibration curve and is generally defined as </w:t>
      </w:r>
      <w:r>
        <w:t xml:space="preserve">LOD=3*S.D./m, where S.D. is the </w:t>
      </w:r>
      <w:commentRangeStart w:id="59"/>
      <w:r>
        <w:t>standard deviation of the noise</w:t>
      </w:r>
      <w:commentRangeEnd w:id="59"/>
      <w:r w:rsidR="00807A2E">
        <w:rPr>
          <w:rStyle w:val="CommentReference"/>
        </w:rPr>
        <w:commentReference w:id="59"/>
      </w:r>
      <w:r>
        <w:t>.</w:t>
      </w:r>
      <w:r w:rsidR="00914971">
        <w:t xml:space="preserve"> </w:t>
      </w:r>
      <w:ins w:id="60" w:author="Jill Venton" w:date="2015-07-07T12:33:00Z">
        <w:r w:rsidR="00D259CE">
          <w:t xml:space="preserve">The noise </w:t>
        </w:r>
      </w:ins>
      <w:ins w:id="61" w:author="Jill Venton" w:date="2015-07-07T14:59:00Z">
        <w:r w:rsidR="0045261A">
          <w:t>is</w:t>
        </w:r>
      </w:ins>
      <w:ins w:id="62" w:author="Jill Venton" w:date="2015-07-07T12:33:00Z">
        <w:r w:rsidR="00D259CE">
          <w:t xml:space="preserve"> measured </w:t>
        </w:r>
      </w:ins>
      <w:ins w:id="63" w:author="Jill Venton" w:date="2015-07-07T12:34:00Z">
        <w:r w:rsidR="00D259CE">
          <w:t xml:space="preserve">by taking the standard deviation of </w:t>
        </w:r>
      </w:ins>
      <w:ins w:id="64" w:author="Jill Venton" w:date="2015-07-07T15:17:00Z">
        <w:r w:rsidR="00A94C4E">
          <w:t xml:space="preserve">multiple measurements.  Alternatively, in one trace, noise can be estimated as the standard deviation of the baseline.  </w:t>
        </w:r>
      </w:ins>
      <w:r>
        <w:t>The limit of quantitation is the amount that can be d</w:t>
      </w:r>
      <w:r w:rsidR="002936A9">
        <w:t>ifferentiated between samples and is usually defined as 10 times the noise.</w:t>
      </w:r>
      <w:r w:rsidR="00914971">
        <w:t xml:space="preserve"> </w:t>
      </w:r>
    </w:p>
    <w:p w14:paraId="382D8F6A" w14:textId="77777777" w:rsidR="00525732" w:rsidRPr="00407C15" w:rsidRDefault="0012387D" w:rsidP="00525732">
      <w:pPr>
        <w:rPr>
          <w:b/>
          <w:sz w:val="28"/>
        </w:rPr>
      </w:pPr>
      <w:r w:rsidRPr="00407C15">
        <w:rPr>
          <w:b/>
          <w:sz w:val="28"/>
        </w:rPr>
        <w:t>Procedure:</w:t>
      </w:r>
    </w:p>
    <w:p w14:paraId="46E3A71B" w14:textId="45E2D31F" w:rsidR="004E3B6C" w:rsidRPr="00407C15" w:rsidRDefault="00BA429B" w:rsidP="00525732">
      <w:pPr>
        <w:pStyle w:val="ListParagraph"/>
        <w:widowControl w:val="0"/>
        <w:numPr>
          <w:ilvl w:val="0"/>
          <w:numId w:val="10"/>
        </w:numPr>
        <w:autoSpaceDE w:val="0"/>
        <w:autoSpaceDN w:val="0"/>
        <w:adjustRightInd w:val="0"/>
        <w:jc w:val="both"/>
        <w:rPr>
          <w:b/>
          <w:lang w:val="en-GB"/>
        </w:rPr>
      </w:pPr>
      <w:r>
        <w:rPr>
          <w:b/>
          <w:lang w:val="en-GB"/>
        </w:rPr>
        <w:t xml:space="preserve">Making the </w:t>
      </w:r>
      <w:ins w:id="65" w:author="JoVE JoVE" w:date="2015-07-02T15:35:00Z">
        <w:r w:rsidR="00807A2E">
          <w:rPr>
            <w:b/>
            <w:lang w:val="en-GB"/>
          </w:rPr>
          <w:t>S</w:t>
        </w:r>
      </w:ins>
      <w:del w:id="66" w:author="JoVE JoVE" w:date="2015-07-02T15:35:00Z">
        <w:r w:rsidDel="00807A2E">
          <w:rPr>
            <w:b/>
            <w:lang w:val="en-GB"/>
          </w:rPr>
          <w:delText>s</w:delText>
        </w:r>
      </w:del>
      <w:r>
        <w:rPr>
          <w:b/>
          <w:lang w:val="en-GB"/>
        </w:rPr>
        <w:t xml:space="preserve">tandards: </w:t>
      </w:r>
      <w:ins w:id="67" w:author="JoVE JoVE" w:date="2015-07-02T15:35:00Z">
        <w:r w:rsidR="00807A2E">
          <w:rPr>
            <w:b/>
            <w:lang w:val="en-GB"/>
          </w:rPr>
          <w:t>S</w:t>
        </w:r>
      </w:ins>
      <w:del w:id="68" w:author="JoVE JoVE" w:date="2015-07-02T15:35:00Z">
        <w:r w:rsidDel="00807A2E">
          <w:rPr>
            <w:b/>
            <w:lang w:val="en-GB"/>
          </w:rPr>
          <w:delText>s</w:delText>
        </w:r>
      </w:del>
      <w:r>
        <w:rPr>
          <w:b/>
          <w:lang w:val="en-GB"/>
        </w:rPr>
        <w:t xml:space="preserve">erial </w:t>
      </w:r>
      <w:del w:id="69" w:author="JoVE JoVE" w:date="2015-07-02T15:35:00Z">
        <w:r w:rsidDel="00807A2E">
          <w:rPr>
            <w:b/>
            <w:lang w:val="en-GB"/>
          </w:rPr>
          <w:delText>d</w:delText>
        </w:r>
      </w:del>
      <w:ins w:id="70" w:author="JoVE JoVE" w:date="2015-07-02T15:35:00Z">
        <w:r w:rsidR="00807A2E">
          <w:rPr>
            <w:b/>
            <w:lang w:val="en-GB"/>
          </w:rPr>
          <w:t>D</w:t>
        </w:r>
      </w:ins>
      <w:r>
        <w:rPr>
          <w:b/>
          <w:lang w:val="en-GB"/>
        </w:rPr>
        <w:t>ilutions</w:t>
      </w:r>
      <w:del w:id="71" w:author="JoVE JoVE" w:date="2015-07-02T15:35:00Z">
        <w:r w:rsidR="00387236" w:rsidDel="00807A2E">
          <w:rPr>
            <w:b/>
            <w:lang w:val="en-GB"/>
          </w:rPr>
          <w:delText>.</w:delText>
        </w:r>
        <w:r w:rsidR="00914971" w:rsidDel="00807A2E">
          <w:rPr>
            <w:b/>
            <w:lang w:val="en-GB"/>
          </w:rPr>
          <w:delText xml:space="preserve"> </w:delText>
        </w:r>
      </w:del>
    </w:p>
    <w:p w14:paraId="268E893B" w14:textId="77777777" w:rsidR="00525732" w:rsidRPr="00407C15" w:rsidRDefault="00525732" w:rsidP="004E3B6C">
      <w:pPr>
        <w:pStyle w:val="ListParagraph"/>
        <w:widowControl w:val="0"/>
        <w:autoSpaceDE w:val="0"/>
        <w:autoSpaceDN w:val="0"/>
        <w:adjustRightInd w:val="0"/>
        <w:jc w:val="both"/>
        <w:rPr>
          <w:b/>
          <w:lang w:val="en-GB"/>
        </w:rPr>
      </w:pPr>
    </w:p>
    <w:p w14:paraId="612DBA08" w14:textId="456BE622" w:rsidR="00525732" w:rsidRDefault="001E792D" w:rsidP="00914971">
      <w:pPr>
        <w:pStyle w:val="ListParagraph"/>
        <w:widowControl w:val="0"/>
        <w:numPr>
          <w:ilvl w:val="1"/>
          <w:numId w:val="10"/>
        </w:numPr>
        <w:autoSpaceDE w:val="0"/>
        <w:autoSpaceDN w:val="0"/>
        <w:adjustRightInd w:val="0"/>
        <w:jc w:val="both"/>
        <w:rPr>
          <w:lang w:val="en-GB"/>
        </w:rPr>
      </w:pPr>
      <w:r>
        <w:rPr>
          <w:lang w:val="en-GB"/>
        </w:rPr>
        <w:t>Make</w:t>
      </w:r>
      <w:r w:rsidR="00BA429B" w:rsidRPr="000B2157">
        <w:rPr>
          <w:lang w:val="en-GB"/>
        </w:rPr>
        <w:t xml:space="preserve"> a concentrated </w:t>
      </w:r>
      <w:r w:rsidR="00887F15" w:rsidRPr="000B2157">
        <w:rPr>
          <w:lang w:val="en-GB"/>
        </w:rPr>
        <w:t xml:space="preserve">stock </w:t>
      </w:r>
      <w:r w:rsidR="00BA429B" w:rsidRPr="000B2157">
        <w:rPr>
          <w:lang w:val="en-GB"/>
        </w:rPr>
        <w:t>solution of the standard</w:t>
      </w:r>
      <w:r w:rsidR="00F56B29" w:rsidRPr="000B2157">
        <w:rPr>
          <w:lang w:val="en-GB"/>
        </w:rPr>
        <w:t>.</w:t>
      </w:r>
      <w:r w:rsidR="00914971">
        <w:rPr>
          <w:lang w:val="en-GB"/>
        </w:rPr>
        <w:t xml:space="preserve"> </w:t>
      </w:r>
      <w:commentRangeStart w:id="72"/>
      <w:commentRangeStart w:id="73"/>
      <w:r w:rsidR="000B2157" w:rsidRPr="000B2157">
        <w:rPr>
          <w:lang w:val="en-GB"/>
        </w:rPr>
        <w:t xml:space="preserve">Typically, the compound </w:t>
      </w:r>
      <w:del w:id="74" w:author="Dennis McGonagle" w:date="2015-07-13T15:22:00Z">
        <w:r w:rsidR="000B2157" w:rsidRPr="000B2157" w:rsidDel="00797675">
          <w:rPr>
            <w:lang w:val="en-GB"/>
          </w:rPr>
          <w:delText>will be</w:delText>
        </w:r>
      </w:del>
      <w:ins w:id="75" w:author="Dennis McGonagle" w:date="2015-07-13T15:22:00Z">
        <w:r w:rsidR="00797675">
          <w:rPr>
            <w:lang w:val="en-GB"/>
          </w:rPr>
          <w:t>is</w:t>
        </w:r>
      </w:ins>
      <w:r w:rsidR="000B2157" w:rsidRPr="000B2157">
        <w:rPr>
          <w:lang w:val="en-GB"/>
        </w:rPr>
        <w:t xml:space="preserve"> accurately weighed out and then </w:t>
      </w:r>
      <w:del w:id="76" w:author="Dennis McGonagle" w:date="2015-07-13T15:22:00Z">
        <w:r w:rsidR="000B2157" w:rsidRPr="000B2157" w:rsidDel="00797675">
          <w:rPr>
            <w:lang w:val="en-GB"/>
          </w:rPr>
          <w:delText xml:space="preserve">the </w:delText>
        </w:r>
      </w:del>
      <w:ins w:id="77" w:author="Jill Venton" w:date="2015-07-07T15:01:00Z">
        <w:r w:rsidR="0045261A">
          <w:rPr>
            <w:lang w:val="en-GB"/>
          </w:rPr>
          <w:t xml:space="preserve">quantitatively transferred into a </w:t>
        </w:r>
      </w:ins>
      <w:del w:id="78" w:author="Jill Venton" w:date="2015-07-07T15:01:00Z">
        <w:r w:rsidR="000B2157" w:rsidRPr="000B2157" w:rsidDel="0045261A">
          <w:rPr>
            <w:lang w:val="en-GB"/>
          </w:rPr>
          <w:delText>solution made in a</w:delText>
        </w:r>
      </w:del>
      <w:r w:rsidR="000B2157" w:rsidRPr="000B2157">
        <w:rPr>
          <w:lang w:val="en-GB"/>
        </w:rPr>
        <w:t xml:space="preserve"> volumetric flask.</w:t>
      </w:r>
      <w:r w:rsidR="00914971">
        <w:rPr>
          <w:lang w:val="en-GB"/>
        </w:rPr>
        <w:t xml:space="preserve"> </w:t>
      </w:r>
      <w:ins w:id="79" w:author="Jill Venton" w:date="2015-07-07T16:55:00Z">
        <w:r w:rsidR="00AA6702">
          <w:rPr>
            <w:lang w:val="en-GB"/>
          </w:rPr>
          <w:t xml:space="preserve">Add some solvent, mix so the sample dissolves, then </w:t>
        </w:r>
      </w:ins>
      <w:del w:id="80" w:author="Jill Venton" w:date="2015-07-07T16:55:00Z">
        <w:r w:rsidR="000B2157" w:rsidDel="00AA6702">
          <w:rPr>
            <w:lang w:val="en-GB"/>
          </w:rPr>
          <w:delText>F</w:delText>
        </w:r>
      </w:del>
      <w:ins w:id="81" w:author="Jill Venton" w:date="2015-07-07T16:55:00Z">
        <w:r w:rsidR="00AA6702">
          <w:rPr>
            <w:lang w:val="en-GB"/>
          </w:rPr>
          <w:t>f</w:t>
        </w:r>
      </w:ins>
      <w:r w:rsidR="000B2157">
        <w:rPr>
          <w:lang w:val="en-GB"/>
        </w:rPr>
        <w:t>ill to the line with the proper solvent.</w:t>
      </w:r>
      <w:r w:rsidR="00914971">
        <w:rPr>
          <w:lang w:val="en-GB"/>
        </w:rPr>
        <w:t xml:space="preserve"> </w:t>
      </w:r>
      <w:commentRangeEnd w:id="72"/>
      <w:r w:rsidR="00807A2E">
        <w:rPr>
          <w:rStyle w:val="CommentReference"/>
        </w:rPr>
        <w:commentReference w:id="72"/>
      </w:r>
      <w:commentRangeEnd w:id="73"/>
      <w:r w:rsidR="0045261A">
        <w:rPr>
          <w:rStyle w:val="CommentReference"/>
        </w:rPr>
        <w:commentReference w:id="73"/>
      </w:r>
    </w:p>
    <w:p w14:paraId="7543A828" w14:textId="77777777" w:rsidR="000B2157" w:rsidRPr="00407C15" w:rsidRDefault="000B2157" w:rsidP="000B2157">
      <w:pPr>
        <w:pStyle w:val="ListParagraph"/>
        <w:widowControl w:val="0"/>
        <w:autoSpaceDE w:val="0"/>
        <w:autoSpaceDN w:val="0"/>
        <w:adjustRightInd w:val="0"/>
        <w:ind w:left="1440"/>
        <w:jc w:val="both"/>
        <w:rPr>
          <w:lang w:val="en-GB"/>
        </w:rPr>
      </w:pPr>
    </w:p>
    <w:p w14:paraId="0E056B0E" w14:textId="576892FF" w:rsidR="00956364" w:rsidRDefault="001E792D" w:rsidP="004E3B6C">
      <w:pPr>
        <w:pStyle w:val="ListParagraph"/>
        <w:widowControl w:val="0"/>
        <w:numPr>
          <w:ilvl w:val="1"/>
          <w:numId w:val="10"/>
        </w:numPr>
        <w:autoSpaceDE w:val="0"/>
        <w:autoSpaceDN w:val="0"/>
        <w:adjustRightInd w:val="0"/>
        <w:spacing w:after="0"/>
        <w:jc w:val="both"/>
        <w:rPr>
          <w:lang w:val="en-GB"/>
        </w:rPr>
      </w:pPr>
      <w:commentRangeStart w:id="82"/>
      <w:r>
        <w:rPr>
          <w:lang w:val="en-GB"/>
        </w:rPr>
        <w:t>P</w:t>
      </w:r>
      <w:r w:rsidR="000E0AC4">
        <w:rPr>
          <w:lang w:val="en-GB"/>
        </w:rPr>
        <w:t>erform serial dilutions.</w:t>
      </w:r>
      <w:r w:rsidR="00914971">
        <w:rPr>
          <w:lang w:val="en-GB"/>
        </w:rPr>
        <w:t xml:space="preserve"> </w:t>
      </w:r>
      <w:r w:rsidR="000E0AC4">
        <w:rPr>
          <w:lang w:val="en-GB"/>
        </w:rPr>
        <w:t xml:space="preserve">Take another </w:t>
      </w:r>
      <w:r w:rsidR="00956364">
        <w:rPr>
          <w:lang w:val="en-GB"/>
        </w:rPr>
        <w:t>volumetric flask and pipette the amount of standard needed for the dilution, then fill to the line with solvent and mix.</w:t>
      </w:r>
      <w:r w:rsidR="00914971">
        <w:rPr>
          <w:lang w:val="en-GB"/>
        </w:rPr>
        <w:t xml:space="preserve"> </w:t>
      </w:r>
      <w:ins w:id="83" w:author="Jill Venton" w:date="2015-07-07T15:02:00Z">
        <w:r w:rsidR="0045261A">
          <w:rPr>
            <w:lang w:val="en-GB"/>
          </w:rPr>
          <w:t xml:space="preserve">A ten-fold dilution is typically made, so for a 10 mL volumetric flask, </w:t>
        </w:r>
        <w:del w:id="84" w:author="Dennis McGonagle" w:date="2015-07-13T15:22:00Z">
          <w:r w:rsidR="0045261A" w:rsidDel="00797675">
            <w:rPr>
              <w:lang w:val="en-GB"/>
            </w:rPr>
            <w:delText xml:space="preserve">you would </w:delText>
          </w:r>
        </w:del>
        <w:r w:rsidR="0045261A">
          <w:rPr>
            <w:lang w:val="en-GB"/>
          </w:rPr>
          <w:t xml:space="preserve">add 1 mL of the previous dilution.  </w:t>
        </w:r>
      </w:ins>
    </w:p>
    <w:p w14:paraId="03E5335A" w14:textId="77777777" w:rsidR="001E792D" w:rsidRPr="001E792D" w:rsidRDefault="001E792D" w:rsidP="001E792D">
      <w:pPr>
        <w:widowControl w:val="0"/>
        <w:autoSpaceDE w:val="0"/>
        <w:autoSpaceDN w:val="0"/>
        <w:adjustRightInd w:val="0"/>
        <w:spacing w:after="0"/>
        <w:jc w:val="both"/>
        <w:rPr>
          <w:lang w:val="en-GB"/>
        </w:rPr>
      </w:pPr>
    </w:p>
    <w:p w14:paraId="5E77E6B0" w14:textId="2486F205" w:rsidR="004E3B6C" w:rsidRPr="00807A2E" w:rsidRDefault="00956364" w:rsidP="00807A2E">
      <w:pPr>
        <w:pStyle w:val="ListParagraph"/>
        <w:widowControl w:val="0"/>
        <w:numPr>
          <w:ilvl w:val="1"/>
          <w:numId w:val="10"/>
        </w:numPr>
        <w:autoSpaceDE w:val="0"/>
        <w:autoSpaceDN w:val="0"/>
        <w:adjustRightInd w:val="0"/>
        <w:spacing w:after="0"/>
        <w:jc w:val="both"/>
        <w:rPr>
          <w:lang w:val="en-GB"/>
        </w:rPr>
      </w:pPr>
      <w:r>
        <w:rPr>
          <w:lang w:val="en-GB"/>
        </w:rPr>
        <w:t>Continue as needed for more dilutions, pipetting from the previous solution to dilute it to make the next sample.</w:t>
      </w:r>
      <w:r w:rsidR="00914971">
        <w:rPr>
          <w:lang w:val="en-GB"/>
        </w:rPr>
        <w:t xml:space="preserve"> </w:t>
      </w:r>
      <w:ins w:id="85" w:author="Jill Venton" w:date="2015-07-07T15:02:00Z">
        <w:r w:rsidR="0045261A">
          <w:rPr>
            <w:lang w:val="en-GB"/>
          </w:rPr>
          <w:t xml:space="preserve">For a good calibration curve, at least 5 concentrations are needed.  </w:t>
        </w:r>
      </w:ins>
    </w:p>
    <w:commentRangeEnd w:id="82"/>
    <w:p w14:paraId="62B64380" w14:textId="77777777" w:rsidR="003A163D" w:rsidRPr="00407C15" w:rsidRDefault="00E81B45" w:rsidP="003A163D">
      <w:pPr>
        <w:widowControl w:val="0"/>
        <w:autoSpaceDE w:val="0"/>
        <w:autoSpaceDN w:val="0"/>
        <w:adjustRightInd w:val="0"/>
        <w:spacing w:after="0"/>
        <w:jc w:val="both"/>
        <w:rPr>
          <w:lang w:val="en-GB"/>
        </w:rPr>
      </w:pPr>
      <w:r>
        <w:rPr>
          <w:rStyle w:val="CommentReference"/>
        </w:rPr>
        <w:commentReference w:id="82"/>
      </w:r>
    </w:p>
    <w:p w14:paraId="05487692" w14:textId="1C51B4E3" w:rsidR="00407C15" w:rsidRPr="00407C15" w:rsidRDefault="00EA7E6E" w:rsidP="00407C15">
      <w:pPr>
        <w:pStyle w:val="ListParagraph"/>
        <w:widowControl w:val="0"/>
        <w:numPr>
          <w:ilvl w:val="0"/>
          <w:numId w:val="10"/>
        </w:numPr>
        <w:autoSpaceDE w:val="0"/>
        <w:autoSpaceDN w:val="0"/>
        <w:adjustRightInd w:val="0"/>
        <w:spacing w:after="0"/>
        <w:jc w:val="both"/>
        <w:rPr>
          <w:b/>
          <w:lang w:val="en-GB"/>
        </w:rPr>
      </w:pPr>
      <w:r>
        <w:rPr>
          <w:b/>
          <w:lang w:val="en-GB"/>
        </w:rPr>
        <w:t xml:space="preserve">Run the </w:t>
      </w:r>
      <w:ins w:id="86" w:author="JoVE JoVE" w:date="2015-07-02T15:50:00Z">
        <w:r w:rsidR="00E81B45">
          <w:rPr>
            <w:b/>
            <w:lang w:val="en-GB"/>
          </w:rPr>
          <w:t>S</w:t>
        </w:r>
      </w:ins>
      <w:del w:id="87" w:author="JoVE JoVE" w:date="2015-07-02T15:50:00Z">
        <w:r w:rsidDel="00E81B45">
          <w:rPr>
            <w:b/>
            <w:lang w:val="en-GB"/>
          </w:rPr>
          <w:delText>s</w:delText>
        </w:r>
      </w:del>
      <w:r>
        <w:rPr>
          <w:b/>
          <w:lang w:val="en-GB"/>
        </w:rPr>
        <w:t xml:space="preserve">amples for the </w:t>
      </w:r>
      <w:ins w:id="88" w:author="JoVE JoVE" w:date="2015-07-02T15:50:00Z">
        <w:r w:rsidR="00E81B45">
          <w:rPr>
            <w:b/>
            <w:lang w:val="en-GB"/>
          </w:rPr>
          <w:t>C</w:t>
        </w:r>
      </w:ins>
      <w:del w:id="89" w:author="JoVE JoVE" w:date="2015-07-02T15:50:00Z">
        <w:r w:rsidDel="00E81B45">
          <w:rPr>
            <w:b/>
            <w:lang w:val="en-GB"/>
          </w:rPr>
          <w:delText>c</w:delText>
        </w:r>
      </w:del>
      <w:r>
        <w:rPr>
          <w:b/>
          <w:lang w:val="en-GB"/>
        </w:rPr>
        <w:t xml:space="preserve">alibration </w:t>
      </w:r>
      <w:ins w:id="90" w:author="JoVE JoVE" w:date="2015-07-02T15:50:00Z">
        <w:r w:rsidR="00E81B45">
          <w:rPr>
            <w:b/>
            <w:lang w:val="en-GB"/>
          </w:rPr>
          <w:t>C</w:t>
        </w:r>
      </w:ins>
      <w:del w:id="91" w:author="JoVE JoVE" w:date="2015-07-02T15:50:00Z">
        <w:r w:rsidDel="00E81B45">
          <w:rPr>
            <w:b/>
            <w:lang w:val="en-GB"/>
          </w:rPr>
          <w:delText>c</w:delText>
        </w:r>
      </w:del>
      <w:r>
        <w:rPr>
          <w:b/>
          <w:lang w:val="en-GB"/>
        </w:rPr>
        <w:t>urve</w:t>
      </w:r>
      <w:r w:rsidR="00A36B01">
        <w:rPr>
          <w:b/>
          <w:lang w:val="en-GB"/>
        </w:rPr>
        <w:t xml:space="preserve"> and </w:t>
      </w:r>
      <w:r w:rsidR="001E792D">
        <w:rPr>
          <w:b/>
          <w:lang w:val="en-GB"/>
        </w:rPr>
        <w:t>the</w:t>
      </w:r>
      <w:r w:rsidR="00A36B01">
        <w:rPr>
          <w:b/>
          <w:lang w:val="en-GB"/>
        </w:rPr>
        <w:t xml:space="preserve"> </w:t>
      </w:r>
      <w:ins w:id="92" w:author="JoVE JoVE" w:date="2015-07-02T15:50:00Z">
        <w:r w:rsidR="00E81B45">
          <w:rPr>
            <w:b/>
            <w:lang w:val="en-GB"/>
          </w:rPr>
          <w:t>U</w:t>
        </w:r>
      </w:ins>
      <w:del w:id="93" w:author="JoVE JoVE" w:date="2015-07-02T15:50:00Z">
        <w:r w:rsidR="00A36B01" w:rsidDel="00E81B45">
          <w:rPr>
            <w:b/>
            <w:lang w:val="en-GB"/>
          </w:rPr>
          <w:delText>u</w:delText>
        </w:r>
      </w:del>
      <w:r w:rsidR="00A36B01">
        <w:rPr>
          <w:b/>
          <w:lang w:val="en-GB"/>
        </w:rPr>
        <w:t>nknown</w:t>
      </w:r>
      <w:del w:id="94" w:author="JoVE JoVE" w:date="2015-07-02T15:50:00Z">
        <w:r w:rsidDel="00E81B45">
          <w:rPr>
            <w:b/>
            <w:lang w:val="en-GB"/>
          </w:rPr>
          <w:delText>.</w:delText>
        </w:r>
        <w:r w:rsidR="00914971" w:rsidDel="00E81B45">
          <w:rPr>
            <w:b/>
            <w:lang w:val="en-GB"/>
          </w:rPr>
          <w:delText xml:space="preserve"> </w:delText>
        </w:r>
      </w:del>
    </w:p>
    <w:p w14:paraId="47F97630" w14:textId="77777777" w:rsidR="00407C15" w:rsidRPr="00407C15" w:rsidRDefault="00407C15" w:rsidP="00407C15">
      <w:pPr>
        <w:pStyle w:val="ListParagraph"/>
        <w:widowControl w:val="0"/>
        <w:autoSpaceDE w:val="0"/>
        <w:autoSpaceDN w:val="0"/>
        <w:adjustRightInd w:val="0"/>
        <w:spacing w:after="0"/>
        <w:jc w:val="both"/>
        <w:rPr>
          <w:b/>
          <w:lang w:val="en-GB"/>
        </w:rPr>
      </w:pPr>
    </w:p>
    <w:p w14:paraId="4837DD4A" w14:textId="4AF533EB" w:rsidR="00407C15" w:rsidRPr="00407C15" w:rsidRDefault="001E792D" w:rsidP="00407C15">
      <w:pPr>
        <w:pStyle w:val="ListParagraph"/>
        <w:widowControl w:val="0"/>
        <w:numPr>
          <w:ilvl w:val="1"/>
          <w:numId w:val="10"/>
        </w:numPr>
        <w:autoSpaceDE w:val="0"/>
        <w:autoSpaceDN w:val="0"/>
        <w:adjustRightInd w:val="0"/>
        <w:spacing w:after="0"/>
        <w:jc w:val="both"/>
        <w:rPr>
          <w:b/>
          <w:lang w:val="en-GB"/>
        </w:rPr>
      </w:pPr>
      <w:r>
        <w:rPr>
          <w:rFonts w:cs="Arial"/>
        </w:rPr>
        <w:t>R</w:t>
      </w:r>
      <w:r w:rsidR="00EA7E6E">
        <w:rPr>
          <w:rFonts w:cs="Arial"/>
        </w:rPr>
        <w:t xml:space="preserve">un </w:t>
      </w:r>
      <w:r>
        <w:rPr>
          <w:rFonts w:cs="Arial"/>
        </w:rPr>
        <w:t>the</w:t>
      </w:r>
      <w:r w:rsidR="00EA7E6E">
        <w:rPr>
          <w:rFonts w:cs="Arial"/>
        </w:rPr>
        <w:t xml:space="preserve"> samples </w:t>
      </w:r>
      <w:r w:rsidR="00225997">
        <w:rPr>
          <w:rFonts w:cs="Arial"/>
        </w:rPr>
        <w:t xml:space="preserve">with </w:t>
      </w:r>
      <w:r>
        <w:rPr>
          <w:rFonts w:cs="Arial"/>
        </w:rPr>
        <w:t>the</w:t>
      </w:r>
      <w:r w:rsidR="00225997">
        <w:rPr>
          <w:rFonts w:cs="Arial"/>
        </w:rPr>
        <w:t xml:space="preserve"> </w:t>
      </w:r>
      <w:commentRangeStart w:id="95"/>
      <w:commentRangeStart w:id="96"/>
      <w:r w:rsidR="00225997">
        <w:rPr>
          <w:rFonts w:cs="Arial"/>
        </w:rPr>
        <w:t>instrument</w:t>
      </w:r>
      <w:commentRangeEnd w:id="95"/>
      <w:r w:rsidR="00E81B45">
        <w:rPr>
          <w:rStyle w:val="CommentReference"/>
        </w:rPr>
        <w:commentReference w:id="95"/>
      </w:r>
      <w:commentRangeEnd w:id="96"/>
      <w:r w:rsidR="0045261A">
        <w:rPr>
          <w:rStyle w:val="CommentReference"/>
        </w:rPr>
        <w:commentReference w:id="96"/>
      </w:r>
      <w:r w:rsidR="00225997">
        <w:rPr>
          <w:rFonts w:cs="Arial"/>
        </w:rPr>
        <w:t xml:space="preserve"> </w:t>
      </w:r>
      <w:r w:rsidR="00EA7E6E">
        <w:rPr>
          <w:rFonts w:cs="Arial"/>
        </w:rPr>
        <w:t xml:space="preserve">to </w:t>
      </w:r>
      <w:r w:rsidR="00225997">
        <w:rPr>
          <w:rFonts w:cs="Arial"/>
        </w:rPr>
        <w:t>determine the instrumental response needed for</w:t>
      </w:r>
      <w:r w:rsidR="00EA7E6E">
        <w:rPr>
          <w:rFonts w:cs="Arial"/>
        </w:rPr>
        <w:t xml:space="preserve"> the calibration curve.</w:t>
      </w:r>
      <w:r w:rsidR="00914971">
        <w:rPr>
          <w:rFonts w:cs="Arial"/>
        </w:rPr>
        <w:t xml:space="preserve"> </w:t>
      </w:r>
    </w:p>
    <w:p w14:paraId="53EAF21D" w14:textId="414917F8" w:rsidR="00407C15" w:rsidRPr="00846921" w:rsidRDefault="00EA7E6E" w:rsidP="00407C15">
      <w:pPr>
        <w:numPr>
          <w:ilvl w:val="1"/>
          <w:numId w:val="10"/>
        </w:numPr>
        <w:spacing w:before="240" w:after="0"/>
        <w:jc w:val="both"/>
        <w:outlineLvl w:val="0"/>
        <w:rPr>
          <w:rFonts w:cs="Arial"/>
        </w:rPr>
      </w:pPr>
      <w:r>
        <w:rPr>
          <w:rFonts w:cs="Arial"/>
        </w:rPr>
        <w:lastRenderedPageBreak/>
        <w:t>Take the reading with the first sample.</w:t>
      </w:r>
      <w:r w:rsidR="00914971">
        <w:rPr>
          <w:rFonts w:cs="Arial"/>
        </w:rPr>
        <w:t xml:space="preserve"> </w:t>
      </w:r>
      <w:r>
        <w:rPr>
          <w:rFonts w:cs="Arial"/>
        </w:rPr>
        <w:t>It is a good idea to run the samples in random order (</w:t>
      </w:r>
      <w:r w:rsidRPr="00E81B45">
        <w:rPr>
          <w:rFonts w:cs="Arial"/>
          <w:i/>
          <w:rPrChange w:id="97" w:author="JoVE JoVE" w:date="2015-07-02T15:51:00Z">
            <w:rPr>
              <w:rFonts w:cs="Arial"/>
            </w:rPr>
          </w:rPrChange>
        </w:rPr>
        <w:t>i.e.</w:t>
      </w:r>
      <w:r>
        <w:rPr>
          <w:rFonts w:cs="Arial"/>
        </w:rPr>
        <w:t xml:space="preserve"> not highest to lowest or lowest to highest) in case </w:t>
      </w:r>
      <w:r w:rsidR="00225997">
        <w:rPr>
          <w:rFonts w:cs="Arial"/>
        </w:rPr>
        <w:t>there are</w:t>
      </w:r>
      <w:r>
        <w:rPr>
          <w:rFonts w:cs="Arial"/>
        </w:rPr>
        <w:t xml:space="preserve"> any systematic errors.</w:t>
      </w:r>
      <w:r w:rsidR="00914971">
        <w:rPr>
          <w:rFonts w:cs="Arial"/>
        </w:rPr>
        <w:t xml:space="preserve"> </w:t>
      </w:r>
      <w:r>
        <w:rPr>
          <w:rFonts w:cs="Arial"/>
        </w:rPr>
        <w:t xml:space="preserve">In order to get an estimate of noise, repeat </w:t>
      </w:r>
      <w:r w:rsidR="00225997">
        <w:rPr>
          <w:rFonts w:cs="Arial"/>
        </w:rPr>
        <w:t>the</w:t>
      </w:r>
      <w:r>
        <w:rPr>
          <w:rFonts w:cs="Arial"/>
        </w:rPr>
        <w:t xml:space="preserve"> reading </w:t>
      </w:r>
      <w:r w:rsidR="000B2157">
        <w:rPr>
          <w:rFonts w:cs="Arial"/>
        </w:rPr>
        <w:t xml:space="preserve">on any given sample </w:t>
      </w:r>
      <w:r>
        <w:rPr>
          <w:rFonts w:cs="Arial"/>
        </w:rPr>
        <w:t xml:space="preserve">three </w:t>
      </w:r>
      <w:r w:rsidR="00663489">
        <w:rPr>
          <w:rFonts w:cs="Arial"/>
        </w:rPr>
        <w:t xml:space="preserve">to five </w:t>
      </w:r>
      <w:r>
        <w:rPr>
          <w:rFonts w:cs="Arial"/>
        </w:rPr>
        <w:t>times.</w:t>
      </w:r>
      <w:r w:rsidR="00914971">
        <w:rPr>
          <w:rFonts w:cs="Arial"/>
        </w:rPr>
        <w:t xml:space="preserve"> </w:t>
      </w:r>
    </w:p>
    <w:p w14:paraId="2333FC60" w14:textId="1143E5DB" w:rsidR="00846921" w:rsidRPr="007039A8" w:rsidRDefault="00EA7E6E" w:rsidP="00407C15">
      <w:pPr>
        <w:numPr>
          <w:ilvl w:val="1"/>
          <w:numId w:val="10"/>
        </w:numPr>
        <w:spacing w:before="240" w:after="0"/>
        <w:jc w:val="both"/>
        <w:outlineLvl w:val="0"/>
        <w:rPr>
          <w:rFonts w:cs="Arial"/>
        </w:rPr>
      </w:pPr>
      <w:r>
        <w:t xml:space="preserve">Run the additional </w:t>
      </w:r>
      <w:r w:rsidR="007039A8">
        <w:t xml:space="preserve">standard </w:t>
      </w:r>
      <w:r>
        <w:t xml:space="preserve">samples, repeating the measurements for each sample </w:t>
      </w:r>
      <w:r w:rsidR="000B2157">
        <w:t>to get an estimate of noise</w:t>
      </w:r>
      <w:r>
        <w:t>.</w:t>
      </w:r>
      <w:r w:rsidR="00914971">
        <w:t xml:space="preserve"> </w:t>
      </w:r>
      <w:r>
        <w:t xml:space="preserve">Record </w:t>
      </w:r>
      <w:r w:rsidR="00225997">
        <w:t>the</w:t>
      </w:r>
      <w:r>
        <w:t xml:space="preserve"> data </w:t>
      </w:r>
      <w:del w:id="98" w:author="JoVE JoVE" w:date="2015-07-02T15:54:00Z">
        <w:r w:rsidDel="00376B34">
          <w:delText>so you can</w:delText>
        </w:r>
      </w:del>
      <w:ins w:id="99" w:author="JoVE JoVE" w:date="2015-07-02T15:54:00Z">
        <w:r w:rsidR="00376B34">
          <w:t>to</w:t>
        </w:r>
      </w:ins>
      <w:r>
        <w:t xml:space="preserve"> make a plot later.</w:t>
      </w:r>
      <w:r w:rsidR="00914971">
        <w:t xml:space="preserve"> </w:t>
      </w:r>
    </w:p>
    <w:p w14:paraId="7757218B" w14:textId="47747B13" w:rsidR="00C07471" w:rsidRPr="00663489" w:rsidRDefault="007039A8" w:rsidP="005B0E4D">
      <w:pPr>
        <w:numPr>
          <w:ilvl w:val="1"/>
          <w:numId w:val="10"/>
        </w:numPr>
        <w:spacing w:before="240" w:after="0"/>
        <w:jc w:val="both"/>
        <w:outlineLvl w:val="0"/>
        <w:rPr>
          <w:rFonts w:cs="Arial"/>
          <w:sz w:val="22"/>
        </w:rPr>
      </w:pPr>
      <w:r>
        <w:t xml:space="preserve">Run </w:t>
      </w:r>
      <w:r w:rsidR="00225997">
        <w:t>the</w:t>
      </w:r>
      <w:r>
        <w:t xml:space="preserve"> unknown sample</w:t>
      </w:r>
      <w:r w:rsidR="00225997">
        <w:t>(s)</w:t>
      </w:r>
      <w:r>
        <w:t>.</w:t>
      </w:r>
      <w:r w:rsidR="00914971">
        <w:t xml:space="preserve"> </w:t>
      </w:r>
      <w:r>
        <w:t>Use as similar conditions to running the standards as possible.</w:t>
      </w:r>
      <w:r w:rsidR="00914971">
        <w:t xml:space="preserve"> </w:t>
      </w:r>
      <w:r>
        <w:t xml:space="preserve">Thus, </w:t>
      </w:r>
      <w:r w:rsidR="00225997">
        <w:t xml:space="preserve">the </w:t>
      </w:r>
      <w:r>
        <w:t xml:space="preserve">sample matrix or buffer </w:t>
      </w:r>
      <w:r w:rsidR="00225997">
        <w:t xml:space="preserve">should </w:t>
      </w:r>
      <w:r>
        <w:t xml:space="preserve">be the same, the pH </w:t>
      </w:r>
      <w:r w:rsidR="00225997">
        <w:t xml:space="preserve">should </w:t>
      </w:r>
      <w:r>
        <w:t xml:space="preserve">be </w:t>
      </w:r>
      <w:r w:rsidR="00225997">
        <w:t xml:space="preserve">the </w:t>
      </w:r>
      <w:r>
        <w:t xml:space="preserve">same, and the concentration </w:t>
      </w:r>
      <w:r w:rsidR="00225997">
        <w:t xml:space="preserve">should be </w:t>
      </w:r>
      <w:r w:rsidR="00852840">
        <w:t xml:space="preserve">in the range of the standards </w:t>
      </w:r>
      <w:del w:id="100" w:author="JoVE JoVE" w:date="2015-07-02T15:55:00Z">
        <w:r w:rsidR="00852840" w:rsidDel="00376B34">
          <w:delText>you ran</w:delText>
        </w:r>
      </w:del>
      <w:ins w:id="101" w:author="JoVE JoVE" w:date="2015-07-02T15:55:00Z">
        <w:r w:rsidR="00376B34">
          <w:t>run</w:t>
        </w:r>
      </w:ins>
      <w:r w:rsidR="00852840">
        <w:t>.</w:t>
      </w:r>
      <w:r w:rsidR="00914971">
        <w:t xml:space="preserve"> </w:t>
      </w:r>
    </w:p>
    <w:p w14:paraId="2AFA416F" w14:textId="77777777" w:rsidR="00663489" w:rsidRPr="00663489" w:rsidRDefault="00663489" w:rsidP="00663489">
      <w:pPr>
        <w:spacing w:before="240" w:after="0"/>
        <w:ind w:left="1440"/>
        <w:jc w:val="both"/>
        <w:outlineLvl w:val="0"/>
        <w:rPr>
          <w:rFonts w:cs="Arial"/>
          <w:sz w:val="22"/>
        </w:rPr>
      </w:pPr>
    </w:p>
    <w:p w14:paraId="64AEB79F" w14:textId="7254DF59" w:rsidR="005B0E4D" w:rsidRPr="00407C15" w:rsidRDefault="00EA7E6E" w:rsidP="005B0E4D">
      <w:pPr>
        <w:pStyle w:val="ListParagraph"/>
        <w:widowControl w:val="0"/>
        <w:numPr>
          <w:ilvl w:val="0"/>
          <w:numId w:val="10"/>
        </w:numPr>
        <w:autoSpaceDE w:val="0"/>
        <w:autoSpaceDN w:val="0"/>
        <w:adjustRightInd w:val="0"/>
        <w:spacing w:after="0"/>
        <w:jc w:val="both"/>
        <w:rPr>
          <w:b/>
          <w:lang w:val="en-GB"/>
        </w:rPr>
      </w:pPr>
      <w:r>
        <w:rPr>
          <w:rFonts w:cs="Arial"/>
          <w:b/>
        </w:rPr>
        <w:t>Mak</w:t>
      </w:r>
      <w:ins w:id="102" w:author="JoVE JoVE" w:date="2015-07-02T15:59:00Z">
        <w:r w:rsidR="00376B34">
          <w:rPr>
            <w:rFonts w:cs="Arial"/>
            <w:b/>
          </w:rPr>
          <w:t>ing</w:t>
        </w:r>
      </w:ins>
      <w:del w:id="103" w:author="JoVE JoVE" w:date="2015-07-02T15:59:00Z">
        <w:r w:rsidDel="00376B34">
          <w:rPr>
            <w:rFonts w:cs="Arial"/>
            <w:b/>
          </w:rPr>
          <w:delText>e</w:delText>
        </w:r>
      </w:del>
      <w:r>
        <w:rPr>
          <w:rFonts w:cs="Arial"/>
          <w:b/>
        </w:rPr>
        <w:t xml:space="preserve"> the </w:t>
      </w:r>
      <w:ins w:id="104" w:author="JoVE JoVE" w:date="2015-07-02T15:59:00Z">
        <w:r w:rsidR="00376B34">
          <w:rPr>
            <w:rFonts w:cs="Arial"/>
            <w:b/>
          </w:rPr>
          <w:t>C</w:t>
        </w:r>
      </w:ins>
      <w:del w:id="105" w:author="JoVE JoVE" w:date="2015-07-02T15:59:00Z">
        <w:r w:rsidDel="00376B34">
          <w:rPr>
            <w:rFonts w:cs="Arial"/>
            <w:b/>
          </w:rPr>
          <w:delText>c</w:delText>
        </w:r>
      </w:del>
      <w:r>
        <w:rPr>
          <w:rFonts w:cs="Arial"/>
          <w:b/>
        </w:rPr>
        <w:t xml:space="preserve">alibration </w:t>
      </w:r>
      <w:ins w:id="106" w:author="JoVE JoVE" w:date="2015-07-02T15:59:00Z">
        <w:r w:rsidR="00376B34">
          <w:rPr>
            <w:rFonts w:cs="Arial"/>
            <w:b/>
          </w:rPr>
          <w:t>C</w:t>
        </w:r>
      </w:ins>
      <w:del w:id="107" w:author="JoVE JoVE" w:date="2015-07-02T15:59:00Z">
        <w:r w:rsidDel="00376B34">
          <w:rPr>
            <w:rFonts w:cs="Arial"/>
            <w:b/>
          </w:rPr>
          <w:delText>c</w:delText>
        </w:r>
      </w:del>
      <w:r>
        <w:rPr>
          <w:rFonts w:cs="Arial"/>
          <w:b/>
        </w:rPr>
        <w:t>urve</w:t>
      </w:r>
      <w:del w:id="108" w:author="JoVE JoVE" w:date="2015-07-02T15:59:00Z">
        <w:r w:rsidR="001E792D" w:rsidDel="00376B34">
          <w:rPr>
            <w:rFonts w:cs="Arial"/>
            <w:b/>
          </w:rPr>
          <w:delText>.</w:delText>
        </w:r>
      </w:del>
    </w:p>
    <w:p w14:paraId="1DC73EC8" w14:textId="77777777" w:rsidR="005B0E4D" w:rsidRPr="00407C15" w:rsidRDefault="005B0E4D" w:rsidP="005B0E4D">
      <w:pPr>
        <w:pStyle w:val="ListParagraph"/>
        <w:widowControl w:val="0"/>
        <w:autoSpaceDE w:val="0"/>
        <w:autoSpaceDN w:val="0"/>
        <w:adjustRightInd w:val="0"/>
        <w:spacing w:after="0"/>
        <w:jc w:val="both"/>
        <w:rPr>
          <w:b/>
          <w:lang w:val="en-GB"/>
        </w:rPr>
      </w:pPr>
    </w:p>
    <w:p w14:paraId="7FC04755" w14:textId="61DC2903" w:rsidR="002825ED" w:rsidRPr="00407C15" w:rsidRDefault="00EA7E6E" w:rsidP="002825ED">
      <w:pPr>
        <w:numPr>
          <w:ilvl w:val="1"/>
          <w:numId w:val="10"/>
        </w:numPr>
        <w:spacing w:before="240" w:after="0"/>
        <w:jc w:val="both"/>
        <w:outlineLvl w:val="0"/>
        <w:rPr>
          <w:rFonts w:cs="Arial"/>
        </w:rPr>
      </w:pPr>
      <w:r>
        <w:rPr>
          <w:rFonts w:cs="Arial"/>
        </w:rPr>
        <w:t xml:space="preserve">Record the data in a spreadsheet and use a computer program to plot the data </w:t>
      </w:r>
      <w:ins w:id="109" w:author="Jill Venton" w:date="2015-07-07T15:15:00Z">
        <w:r w:rsidR="00A94C4E">
          <w:rPr>
            <w:rFonts w:cs="Arial"/>
          </w:rPr>
          <w:t>vs concentration</w:t>
        </w:r>
      </w:ins>
      <w:del w:id="110" w:author="Jill Venton" w:date="2015-07-07T15:15:00Z">
        <w:r w:rsidDel="00A94C4E">
          <w:rPr>
            <w:rFonts w:cs="Arial"/>
          </w:rPr>
          <w:delText>points</w:delText>
        </w:r>
      </w:del>
      <w:r>
        <w:rPr>
          <w:rFonts w:cs="Arial"/>
        </w:rPr>
        <w:t>.</w:t>
      </w:r>
      <w:r w:rsidR="00914971">
        <w:rPr>
          <w:rFonts w:cs="Arial"/>
        </w:rPr>
        <w:t xml:space="preserve"> </w:t>
      </w:r>
      <w:r w:rsidR="000B2157">
        <w:rPr>
          <w:rFonts w:cs="Arial"/>
        </w:rPr>
        <w:t>If</w:t>
      </w:r>
      <w:r>
        <w:rPr>
          <w:rFonts w:cs="Arial"/>
        </w:rPr>
        <w:t xml:space="preserve"> </w:t>
      </w:r>
      <w:r w:rsidR="00225997">
        <w:rPr>
          <w:rFonts w:cs="Arial"/>
        </w:rPr>
        <w:t xml:space="preserve">at least </w:t>
      </w:r>
      <w:r>
        <w:rPr>
          <w:rFonts w:cs="Arial"/>
        </w:rPr>
        <w:t xml:space="preserve">triplicate measurements </w:t>
      </w:r>
      <w:r w:rsidR="00225997">
        <w:rPr>
          <w:rFonts w:cs="Arial"/>
        </w:rPr>
        <w:t xml:space="preserve">were taken for </w:t>
      </w:r>
      <w:r w:rsidR="001E792D">
        <w:rPr>
          <w:rFonts w:cs="Arial"/>
        </w:rPr>
        <w:t xml:space="preserve">each point, </w:t>
      </w:r>
      <w:r>
        <w:rPr>
          <w:rFonts w:cs="Arial"/>
        </w:rPr>
        <w:t>error bar</w:t>
      </w:r>
      <w:r w:rsidR="00225997">
        <w:rPr>
          <w:rFonts w:cs="Arial"/>
        </w:rPr>
        <w:t>s can be plotted</w:t>
      </w:r>
      <w:r>
        <w:rPr>
          <w:rFonts w:cs="Arial"/>
        </w:rPr>
        <w:t xml:space="preserve"> of the standard deviation of those measurements to estimate of the error of each point.</w:t>
      </w:r>
      <w:r w:rsidR="00914971">
        <w:rPr>
          <w:rFonts w:cs="Arial"/>
        </w:rPr>
        <w:t xml:space="preserve"> </w:t>
      </w:r>
      <w:moveToRangeStart w:id="111" w:author="Jill Venton" w:date="2015-07-07T15:12:00Z" w:name="move424045297"/>
      <w:moveTo w:id="112" w:author="Jill Venton" w:date="2015-07-07T15:12:00Z">
        <w:r w:rsidR="00A94C4E">
          <w:rPr>
            <w:rFonts w:cs="Arial"/>
          </w:rPr>
          <w:t xml:space="preserve">For some curves, </w:t>
        </w:r>
        <w:del w:id="113" w:author="Jill Venton" w:date="2015-07-07T15:15:00Z">
          <w:r w:rsidR="00A94C4E" w:rsidDel="00A94C4E">
            <w:rPr>
              <w:rFonts w:cs="Arial"/>
            </w:rPr>
            <w:delText>you might need to</w:delText>
          </w:r>
        </w:del>
      </w:moveTo>
      <w:ins w:id="114" w:author="Jill Venton" w:date="2015-07-07T15:15:00Z">
        <w:r w:rsidR="00A94C4E">
          <w:rPr>
            <w:rFonts w:cs="Arial"/>
          </w:rPr>
          <w:t>the data might need to be</w:t>
        </w:r>
      </w:ins>
      <w:moveTo w:id="115" w:author="Jill Venton" w:date="2015-07-07T15:12:00Z">
        <w:r w:rsidR="00A94C4E">
          <w:rPr>
            <w:rFonts w:cs="Arial"/>
          </w:rPr>
          <w:t xml:space="preserve"> plot</w:t>
        </w:r>
      </w:moveTo>
      <w:ins w:id="116" w:author="Jill Venton" w:date="2015-07-07T15:15:00Z">
        <w:r w:rsidR="00A94C4E">
          <w:rPr>
            <w:rFonts w:cs="Arial"/>
          </w:rPr>
          <w:t>ted</w:t>
        </w:r>
      </w:ins>
      <w:moveTo w:id="117" w:author="Jill Venton" w:date="2015-07-07T15:12:00Z">
        <w:r w:rsidR="00A94C4E">
          <w:rPr>
            <w:rFonts w:cs="Arial"/>
          </w:rPr>
          <w:t xml:space="preserve"> </w:t>
        </w:r>
        <w:del w:id="118" w:author="Dennis McGonagle" w:date="2015-07-13T15:23:00Z">
          <w:r w:rsidR="00A94C4E" w:rsidDel="00797675">
            <w:rPr>
              <w:rFonts w:cs="Arial"/>
            </w:rPr>
            <w:delText xml:space="preserve">the data </w:delText>
          </w:r>
        </w:del>
        <w:r w:rsidR="00A94C4E">
          <w:rPr>
            <w:rFonts w:cs="Arial"/>
          </w:rPr>
          <w:t>with an axis as a log to get a line.</w:t>
        </w:r>
      </w:moveTo>
      <w:moveToRangeEnd w:id="111"/>
      <w:ins w:id="119" w:author="Jill Venton" w:date="2015-07-07T15:15:00Z">
        <w:r w:rsidR="00A94C4E">
          <w:rPr>
            <w:rFonts w:cs="Arial"/>
          </w:rPr>
          <w:t xml:space="preserve">  The equation that governs the calibration curve is generally known ahead of time, so a log plot is used when there is a log in the equation.  </w:t>
        </w:r>
      </w:ins>
    </w:p>
    <w:p w14:paraId="4F0875E9" w14:textId="54E6C185" w:rsidR="0081750E" w:rsidRDefault="00EA7E6E" w:rsidP="002825ED">
      <w:pPr>
        <w:numPr>
          <w:ilvl w:val="1"/>
          <w:numId w:val="10"/>
        </w:numPr>
        <w:spacing w:before="240" w:after="0"/>
        <w:jc w:val="both"/>
        <w:outlineLvl w:val="0"/>
        <w:rPr>
          <w:rFonts w:cs="Arial"/>
        </w:rPr>
      </w:pPr>
      <w:commentRangeStart w:id="120"/>
      <w:r>
        <w:rPr>
          <w:rFonts w:cs="Arial"/>
        </w:rPr>
        <w:t xml:space="preserve">Examine </w:t>
      </w:r>
      <w:del w:id="121" w:author="JoVE JoVE" w:date="2015-07-02T16:00:00Z">
        <w:r w:rsidDel="00376B34">
          <w:rPr>
            <w:rFonts w:cs="Arial"/>
          </w:rPr>
          <w:delText xml:space="preserve">your </w:delText>
        </w:r>
      </w:del>
      <w:ins w:id="122" w:author="JoVE JoVE" w:date="2015-07-02T16:00:00Z">
        <w:r w:rsidR="00376B34">
          <w:rPr>
            <w:rFonts w:cs="Arial"/>
          </w:rPr>
          <w:t xml:space="preserve">the </w:t>
        </w:r>
      </w:ins>
      <w:r>
        <w:rPr>
          <w:rFonts w:cs="Arial"/>
        </w:rPr>
        <w:t>calibration curve.</w:t>
      </w:r>
      <w:r w:rsidR="00914971">
        <w:rPr>
          <w:rFonts w:cs="Arial"/>
        </w:rPr>
        <w:t xml:space="preserve"> </w:t>
      </w:r>
      <w:r>
        <w:rPr>
          <w:rFonts w:cs="Arial"/>
        </w:rPr>
        <w:t>Does it look linear?</w:t>
      </w:r>
      <w:r w:rsidR="00914971">
        <w:rPr>
          <w:rFonts w:cs="Arial"/>
        </w:rPr>
        <w:t xml:space="preserve"> </w:t>
      </w:r>
      <w:ins w:id="123" w:author="Jill Venton" w:date="2015-07-07T15:11:00Z">
        <w:r w:rsidR="00A94C4E">
          <w:rPr>
            <w:rFonts w:cs="Arial"/>
          </w:rPr>
          <w:t xml:space="preserve">Does </w:t>
        </w:r>
        <w:del w:id="124" w:author="Dennis McGonagle" w:date="2015-07-13T15:24:00Z">
          <w:r w:rsidR="00A94C4E" w:rsidDel="00797675">
            <w:rPr>
              <w:rFonts w:cs="Arial"/>
            </w:rPr>
            <w:delText>the</w:delText>
          </w:r>
        </w:del>
      </w:ins>
      <w:ins w:id="125" w:author="Dennis McGonagle" w:date="2015-07-13T15:24:00Z">
        <w:r w:rsidR="00797675">
          <w:rPr>
            <w:rFonts w:cs="Arial"/>
          </w:rPr>
          <w:t>it</w:t>
        </w:r>
      </w:ins>
      <w:ins w:id="126" w:author="Jill Venton" w:date="2015-07-07T15:11:00Z">
        <w:r w:rsidR="00A94C4E">
          <w:rPr>
            <w:rFonts w:cs="Arial"/>
          </w:rPr>
          <w:t xml:space="preserve"> have a portion that looks non-</w:t>
        </w:r>
      </w:ins>
      <w:moveToRangeStart w:id="127" w:author="Jill Venton" w:date="2015-07-07T15:11:00Z" w:name="move424045193"/>
      <w:moveTo w:id="128" w:author="Jill Venton" w:date="2015-07-07T15:11:00Z">
        <w:del w:id="129" w:author="Jill Venton" w:date="2015-07-07T15:11:00Z">
          <w:r w:rsidR="00A94C4E" w:rsidDel="00A94C4E">
            <w:rPr>
              <w:rFonts w:cs="Arial"/>
            </w:rPr>
            <w:delText xml:space="preserve">If the curve clearly has a portion that is not </w:delText>
          </w:r>
        </w:del>
        <w:r w:rsidR="00A94C4E">
          <w:rPr>
            <w:rFonts w:cs="Arial"/>
          </w:rPr>
          <w:t>linear (</w:t>
        </w:r>
        <w:r w:rsidR="00A94C4E" w:rsidRPr="00707567">
          <w:rPr>
            <w:rFonts w:cs="Arial"/>
            <w:i/>
          </w:rPr>
          <w:t>i.e.</w:t>
        </w:r>
        <w:r w:rsidR="00A94C4E">
          <w:rPr>
            <w:rFonts w:cs="Arial"/>
          </w:rPr>
          <w:t xml:space="preserve"> </w:t>
        </w:r>
        <w:del w:id="130" w:author="Dennis McGonagle" w:date="2015-07-13T15:24:00Z">
          <w:r w:rsidR="00A94C4E" w:rsidDel="00797675">
            <w:rPr>
              <w:rFonts w:cs="Arial"/>
            </w:rPr>
            <w:delText xml:space="preserve">you </w:delText>
          </w:r>
        </w:del>
        <w:r w:rsidR="00A94C4E">
          <w:rPr>
            <w:rFonts w:cs="Arial"/>
          </w:rPr>
          <w:t>reached the limit of the instrumental response)</w:t>
        </w:r>
      </w:moveTo>
      <w:ins w:id="131" w:author="Jill Venton" w:date="2015-07-07T15:11:00Z">
        <w:r w:rsidR="00A94C4E">
          <w:rPr>
            <w:rFonts w:cs="Arial"/>
          </w:rPr>
          <w:t>?</w:t>
        </w:r>
      </w:ins>
      <w:moveTo w:id="132" w:author="Jill Venton" w:date="2015-07-07T15:11:00Z">
        <w:del w:id="133" w:author="Jill Venton" w:date="2015-07-07T15:11:00Z">
          <w:r w:rsidR="00A94C4E" w:rsidDel="00A94C4E">
            <w:rPr>
              <w:rFonts w:cs="Arial"/>
            </w:rPr>
            <w:delText>, those points must be removed before performing a linear regression.</w:delText>
          </w:r>
        </w:del>
      </w:moveTo>
      <w:ins w:id="134" w:author="Jill Venton" w:date="2015-07-07T15:11:00Z">
        <w:r w:rsidR="00A94C4E">
          <w:rPr>
            <w:rFonts w:cs="Arial"/>
          </w:rPr>
          <w:t xml:space="preserve"> To check, f</w:t>
        </w:r>
      </w:ins>
      <w:moveTo w:id="135" w:author="Jill Venton" w:date="2015-07-07T15:11:00Z">
        <w:del w:id="136" w:author="Jill Venton" w:date="2015-07-07T15:11:00Z">
          <w:r w:rsidR="00A94C4E" w:rsidDel="00A94C4E">
            <w:rPr>
              <w:rFonts w:cs="Arial"/>
            </w:rPr>
            <w:delText xml:space="preserve"> </w:delText>
          </w:r>
        </w:del>
        <w:r w:rsidR="00A94C4E">
          <w:rPr>
            <w:rStyle w:val="CommentReference"/>
          </w:rPr>
          <w:commentReference w:id="137"/>
        </w:r>
      </w:moveTo>
      <w:moveToRangeEnd w:id="127"/>
      <w:ins w:id="138" w:author="Jill Venton" w:date="2015-07-07T15:09:00Z">
        <w:r w:rsidR="00A94C4E">
          <w:rPr>
            <w:rFonts w:cs="Arial"/>
          </w:rPr>
          <w:t xml:space="preserve">it </w:t>
        </w:r>
      </w:ins>
      <w:ins w:id="139" w:author="Jill Venton" w:date="2015-07-07T15:11:00Z">
        <w:r w:rsidR="00A94C4E">
          <w:rPr>
            <w:rFonts w:cs="Arial"/>
          </w:rPr>
          <w:t xml:space="preserve">all </w:t>
        </w:r>
      </w:ins>
      <w:ins w:id="140" w:author="Jill Venton" w:date="2015-07-07T15:09:00Z">
        <w:r w:rsidR="00A94C4E">
          <w:rPr>
            <w:rFonts w:cs="Arial"/>
          </w:rPr>
          <w:t xml:space="preserve">the data </w:t>
        </w:r>
      </w:ins>
      <w:ins w:id="141" w:author="Dennis McGonagle" w:date="2015-07-13T15:24:00Z">
        <w:r w:rsidR="00797675">
          <w:rPr>
            <w:rFonts w:cs="Arial"/>
          </w:rPr>
          <w:t>in</w:t>
        </w:r>
      </w:ins>
      <w:ins w:id="142" w:author="Jill Venton" w:date="2015-07-07T15:09:00Z">
        <w:r w:rsidR="00A94C4E">
          <w:rPr>
            <w:rFonts w:cs="Arial"/>
          </w:rPr>
          <w:t>to a linear regression</w:t>
        </w:r>
      </w:ins>
      <w:ins w:id="143" w:author="Jill Venton" w:date="2015-07-07T15:13:00Z">
        <w:r w:rsidR="00A94C4E">
          <w:rPr>
            <w:rFonts w:cs="Arial"/>
          </w:rPr>
          <w:t xml:space="preserve"> using the software</w:t>
        </w:r>
      </w:ins>
      <w:ins w:id="144" w:author="Jill Venton" w:date="2015-07-07T15:09:00Z">
        <w:r w:rsidR="00A94C4E">
          <w:rPr>
            <w:rFonts w:cs="Arial"/>
          </w:rPr>
          <w:t xml:space="preserve">.  If the coefficient of determination (R2) is not high, remove some of the points at the beginning or ending of the curve </w:t>
        </w:r>
      </w:ins>
      <w:ins w:id="145" w:author="Jill Venton" w:date="2015-07-07T15:12:00Z">
        <w:r w:rsidR="00A94C4E">
          <w:rPr>
            <w:rFonts w:cs="Arial"/>
          </w:rPr>
          <w:t>that do not appear to fit the line and perform the linear regression again.  I</w:t>
        </w:r>
      </w:ins>
      <w:ins w:id="146" w:author="Jill Venton" w:date="2015-07-07T15:09:00Z">
        <w:r w:rsidR="00A94C4E">
          <w:rPr>
            <w:rFonts w:cs="Arial"/>
          </w:rPr>
          <w:t>t is not acceptable to remove points in the middle</w:t>
        </w:r>
        <w:del w:id="147" w:author="Dennis McGonagle" w:date="2015-07-13T15:25:00Z">
          <w:r w:rsidR="00A94C4E" w:rsidDel="00797675">
            <w:rPr>
              <w:rFonts w:cs="Arial"/>
            </w:rPr>
            <w:delText>,</w:delText>
          </w:r>
        </w:del>
        <w:r w:rsidR="00A94C4E">
          <w:rPr>
            <w:rFonts w:cs="Arial"/>
          </w:rPr>
          <w:t xml:space="preserve"> just because they have a </w:t>
        </w:r>
      </w:ins>
      <w:ins w:id="148" w:author="Jill Venton" w:date="2015-07-07T15:12:00Z">
        <w:r w:rsidR="00A94C4E">
          <w:rPr>
            <w:rFonts w:cs="Arial"/>
          </w:rPr>
          <w:t>large</w:t>
        </w:r>
      </w:ins>
      <w:ins w:id="149" w:author="Jill Venton" w:date="2015-07-07T15:09:00Z">
        <w:r w:rsidR="00A94C4E">
          <w:rPr>
            <w:rFonts w:cs="Arial"/>
          </w:rPr>
          <w:t xml:space="preserve"> error</w:t>
        </w:r>
      </w:ins>
      <w:ins w:id="150" w:author="Jill Venton" w:date="2015-07-07T15:12:00Z">
        <w:r w:rsidR="00A94C4E">
          <w:rPr>
            <w:rFonts w:cs="Arial"/>
          </w:rPr>
          <w:t xml:space="preserve"> bar</w:t>
        </w:r>
      </w:ins>
      <w:ins w:id="151" w:author="Jill Venton" w:date="2015-07-07T15:09:00Z">
        <w:r w:rsidR="00A94C4E">
          <w:rPr>
            <w:rFonts w:cs="Arial"/>
          </w:rPr>
          <w:t xml:space="preserve">.  </w:t>
        </w:r>
      </w:ins>
      <w:ins w:id="152" w:author="Jill Venton" w:date="2015-07-07T15:13:00Z">
        <w:r w:rsidR="00A94C4E">
          <w:rPr>
            <w:rFonts w:cs="Arial"/>
          </w:rPr>
          <w:t xml:space="preserve">From this analysis, decide what portion of the curve is linear.  </w:t>
        </w:r>
      </w:ins>
      <w:moveFromRangeStart w:id="153" w:author="Jill Venton" w:date="2015-07-07T15:12:00Z" w:name="move424045297"/>
      <w:moveFrom w:id="154" w:author="Jill Venton" w:date="2015-07-07T15:12:00Z">
        <w:r w:rsidDel="00A94C4E">
          <w:rPr>
            <w:rFonts w:cs="Arial"/>
          </w:rPr>
          <w:t>For some curves, you might need to plot the data with an axis as a log to get a line.</w:t>
        </w:r>
        <w:r w:rsidR="00914971" w:rsidDel="00A94C4E">
          <w:rPr>
            <w:rFonts w:cs="Arial"/>
          </w:rPr>
          <w:t xml:space="preserve"> </w:t>
        </w:r>
      </w:moveFrom>
      <w:moveFromRangeStart w:id="155" w:author="Jill Venton" w:date="2015-07-07T15:11:00Z" w:name="move424045193"/>
      <w:moveFromRangeEnd w:id="153"/>
      <w:moveFrom w:id="156" w:author="Jill Venton" w:date="2015-07-07T15:11:00Z">
        <w:r w:rsidDel="00A94C4E">
          <w:rPr>
            <w:rFonts w:cs="Arial"/>
          </w:rPr>
          <w:t>If the curve clearly has a portion that is not linear (</w:t>
        </w:r>
        <w:r w:rsidRPr="00797675" w:rsidDel="00A94C4E">
          <w:rPr>
            <w:rFonts w:cs="Arial"/>
            <w:i/>
          </w:rPr>
          <w:t>i.e.</w:t>
        </w:r>
        <w:r w:rsidDel="00A94C4E">
          <w:rPr>
            <w:rFonts w:cs="Arial"/>
          </w:rPr>
          <w:t xml:space="preserve"> you reached the limit of the instrumental r</w:t>
        </w:r>
        <w:r w:rsidR="001E792D" w:rsidDel="00A94C4E">
          <w:rPr>
            <w:rFonts w:cs="Arial"/>
          </w:rPr>
          <w:t xml:space="preserve">esponse), </w:t>
        </w:r>
        <w:r w:rsidDel="00A94C4E">
          <w:rPr>
            <w:rFonts w:cs="Arial"/>
          </w:rPr>
          <w:t xml:space="preserve">those points </w:t>
        </w:r>
        <w:r w:rsidR="00225997" w:rsidDel="00A94C4E">
          <w:rPr>
            <w:rFonts w:cs="Arial"/>
          </w:rPr>
          <w:t xml:space="preserve">must be removed </w:t>
        </w:r>
        <w:r w:rsidDel="00A94C4E">
          <w:rPr>
            <w:rFonts w:cs="Arial"/>
          </w:rPr>
          <w:t>before performing a linear regression.</w:t>
        </w:r>
        <w:r w:rsidR="00914971" w:rsidDel="00A94C4E">
          <w:rPr>
            <w:rFonts w:cs="Arial"/>
          </w:rPr>
          <w:t xml:space="preserve"> </w:t>
        </w:r>
        <w:commentRangeEnd w:id="120"/>
        <w:r w:rsidR="00376B34" w:rsidDel="00A94C4E">
          <w:rPr>
            <w:rStyle w:val="CommentReference"/>
          </w:rPr>
          <w:commentReference w:id="120"/>
        </w:r>
      </w:moveFrom>
      <w:moveFromRangeEnd w:id="155"/>
    </w:p>
    <w:p w14:paraId="0E7D8F6D" w14:textId="4B4B27B3" w:rsidR="005B0E4D" w:rsidRDefault="00EA7E6E" w:rsidP="002825ED">
      <w:pPr>
        <w:numPr>
          <w:ilvl w:val="1"/>
          <w:numId w:val="10"/>
        </w:numPr>
        <w:spacing w:before="240" w:after="0"/>
        <w:jc w:val="both"/>
        <w:outlineLvl w:val="0"/>
        <w:rPr>
          <w:rFonts w:cs="Arial"/>
        </w:rPr>
      </w:pPr>
      <w:del w:id="157" w:author="Jill Venton" w:date="2015-07-07T15:13:00Z">
        <w:r w:rsidDel="00A94C4E">
          <w:rPr>
            <w:rFonts w:cs="Arial"/>
          </w:rPr>
          <w:delText>Perform the linear regression</w:delText>
        </w:r>
        <w:r w:rsidR="00225997" w:rsidDel="00A94C4E">
          <w:rPr>
            <w:rFonts w:cs="Arial"/>
          </w:rPr>
          <w:delText xml:space="preserve"> using a computer</w:delText>
        </w:r>
      </w:del>
      <w:ins w:id="158" w:author="JoVE JoVE" w:date="2015-07-02T16:01:00Z">
        <w:del w:id="159" w:author="Jill Venton" w:date="2015-07-07T15:13:00Z">
          <w:r w:rsidR="00376B34" w:rsidDel="00A94C4E">
            <w:rPr>
              <w:rFonts w:cs="Arial"/>
            </w:rPr>
            <w:delText>the software</w:delText>
          </w:r>
        </w:del>
      </w:ins>
      <w:del w:id="160" w:author="Jill Venton" w:date="2015-07-07T15:13:00Z">
        <w:r w:rsidDel="00A94C4E">
          <w:rPr>
            <w:rFonts w:cs="Arial"/>
          </w:rPr>
          <w:delText>.</w:delText>
        </w:r>
        <w:r w:rsidR="00914971" w:rsidDel="00A94C4E">
          <w:rPr>
            <w:rFonts w:cs="Arial"/>
          </w:rPr>
          <w:delText xml:space="preserve"> </w:delText>
        </w:r>
      </w:del>
      <w:r>
        <w:rPr>
          <w:rFonts w:cs="Arial"/>
        </w:rPr>
        <w:t xml:space="preserve">The output </w:t>
      </w:r>
      <w:ins w:id="161" w:author="Jill Venton" w:date="2015-07-07T15:13:00Z">
        <w:r w:rsidR="00A94C4E">
          <w:rPr>
            <w:rFonts w:cs="Arial"/>
          </w:rPr>
          <w:t xml:space="preserve">of the linear </w:t>
        </w:r>
      </w:ins>
      <w:r>
        <w:rPr>
          <w:rFonts w:cs="Arial"/>
        </w:rPr>
        <w:t>should be an equation of the format y=</w:t>
      </w:r>
      <w:proofErr w:type="spellStart"/>
      <w:r>
        <w:rPr>
          <w:rFonts w:cs="Arial"/>
        </w:rPr>
        <w:t>mx+b</w:t>
      </w:r>
      <w:proofErr w:type="spellEnd"/>
      <w:r>
        <w:rPr>
          <w:rFonts w:cs="Arial"/>
        </w:rPr>
        <w:t>, where m is the slop</w:t>
      </w:r>
      <w:r w:rsidR="007039A8">
        <w:rPr>
          <w:rFonts w:cs="Arial"/>
        </w:rPr>
        <w:t>e and b is the y-intercept.</w:t>
      </w:r>
      <w:r w:rsidR="00914971">
        <w:rPr>
          <w:rFonts w:cs="Arial"/>
        </w:rPr>
        <w:t xml:space="preserve"> </w:t>
      </w:r>
      <w:r w:rsidR="007039A8">
        <w:rPr>
          <w:rFonts w:cs="Arial"/>
        </w:rPr>
        <w:t xml:space="preserve">The units for the slope are the y-axis unit/concentration, in this example </w:t>
      </w:r>
      <w:r w:rsidR="00225997">
        <w:rPr>
          <w:rFonts w:cs="Arial"/>
        </w:rPr>
        <w:t>(</w:t>
      </w:r>
      <w:r w:rsidR="00225997" w:rsidRPr="00797675">
        <w:rPr>
          <w:rFonts w:cs="Arial"/>
          <w:b/>
        </w:rPr>
        <w:t>Fig</w:t>
      </w:r>
      <w:ins w:id="162" w:author="JoVE JoVE" w:date="2015-07-02T16:02:00Z">
        <w:r w:rsidR="00376B34" w:rsidRPr="00797675">
          <w:rPr>
            <w:rFonts w:cs="Arial"/>
            <w:b/>
          </w:rPr>
          <w:t>ure</w:t>
        </w:r>
      </w:ins>
      <w:del w:id="163" w:author="JoVE JoVE" w:date="2015-07-02T16:02:00Z">
        <w:r w:rsidR="00225997" w:rsidRPr="00797675" w:rsidDel="00376B34">
          <w:rPr>
            <w:rFonts w:cs="Arial"/>
            <w:b/>
          </w:rPr>
          <w:delText>.</w:delText>
        </w:r>
      </w:del>
      <w:r w:rsidR="00225997" w:rsidRPr="00797675">
        <w:rPr>
          <w:rFonts w:cs="Arial"/>
          <w:b/>
        </w:rPr>
        <w:t xml:space="preserve"> 1</w:t>
      </w:r>
      <w:r w:rsidR="00225997">
        <w:rPr>
          <w:rFonts w:cs="Arial"/>
        </w:rPr>
        <w:t xml:space="preserve">) </w:t>
      </w:r>
      <w:r w:rsidR="007039A8">
        <w:rPr>
          <w:rFonts w:cs="Arial"/>
        </w:rPr>
        <w:t>absorbance/</w:t>
      </w:r>
      <w:r w:rsidR="007039A8" w:rsidRPr="007039A8">
        <w:rPr>
          <w:rFonts w:ascii="Symbol" w:hAnsi="Symbol" w:cs="Arial"/>
        </w:rPr>
        <w:t></w:t>
      </w:r>
      <w:r w:rsidR="007039A8">
        <w:rPr>
          <w:rFonts w:cs="Arial"/>
        </w:rPr>
        <w:t>M.</w:t>
      </w:r>
      <w:r w:rsidR="00914971">
        <w:rPr>
          <w:rFonts w:cs="Arial"/>
        </w:rPr>
        <w:t xml:space="preserve"> </w:t>
      </w:r>
      <w:r w:rsidR="007039A8">
        <w:rPr>
          <w:rFonts w:cs="Arial"/>
        </w:rPr>
        <w:t>The units for the y-intercept are the y-axis units.</w:t>
      </w:r>
      <w:r w:rsidR="00914971">
        <w:rPr>
          <w:rFonts w:cs="Arial"/>
        </w:rPr>
        <w:t xml:space="preserve"> </w:t>
      </w:r>
      <w:r w:rsidR="007039A8">
        <w:rPr>
          <w:rFonts w:cs="Arial"/>
        </w:rPr>
        <w:t xml:space="preserve">A </w:t>
      </w:r>
      <w:del w:id="164" w:author="Jill Venton" w:date="2015-07-07T15:13:00Z">
        <w:r w:rsidR="007039A8" w:rsidDel="00A94C4E">
          <w:rPr>
            <w:rFonts w:cs="Arial"/>
          </w:rPr>
          <w:delText xml:space="preserve">correlation </w:delText>
        </w:r>
      </w:del>
      <w:r w:rsidR="007039A8">
        <w:rPr>
          <w:rFonts w:cs="Arial"/>
        </w:rPr>
        <w:t xml:space="preserve">coefficient </w:t>
      </w:r>
      <w:ins w:id="165" w:author="Jill Venton" w:date="2015-07-07T15:13:00Z">
        <w:r w:rsidR="00A94C4E">
          <w:rPr>
            <w:rFonts w:cs="Arial"/>
          </w:rPr>
          <w:t xml:space="preserve">of determination </w:t>
        </w:r>
      </w:ins>
      <w:r w:rsidR="007039A8">
        <w:rPr>
          <w:rFonts w:cs="Arial"/>
        </w:rPr>
        <w:t>(R</w:t>
      </w:r>
      <w:r w:rsidR="007039A8" w:rsidRPr="007039A8">
        <w:rPr>
          <w:rFonts w:cs="Arial"/>
          <w:vertAlign w:val="superscript"/>
        </w:rPr>
        <w:t>2</w:t>
      </w:r>
      <w:r w:rsidR="007039A8">
        <w:rPr>
          <w:rFonts w:cs="Arial"/>
        </w:rPr>
        <w:t xml:space="preserve">) </w:t>
      </w:r>
      <w:del w:id="166" w:author="Dennis McGonagle" w:date="2015-07-13T15:25:00Z">
        <w:r w:rsidR="007039A8" w:rsidDel="00797675">
          <w:rPr>
            <w:rFonts w:cs="Arial"/>
          </w:rPr>
          <w:delText>will be</w:delText>
        </w:r>
      </w:del>
      <w:ins w:id="167" w:author="Dennis McGonagle" w:date="2015-07-13T15:25:00Z">
        <w:r w:rsidR="00797675">
          <w:rPr>
            <w:rFonts w:cs="Arial"/>
          </w:rPr>
          <w:t>is</w:t>
        </w:r>
      </w:ins>
      <w:r w:rsidR="007039A8">
        <w:rPr>
          <w:rFonts w:cs="Arial"/>
        </w:rPr>
        <w:t xml:space="preserve"> obtained.</w:t>
      </w:r>
      <w:r w:rsidR="00914971">
        <w:rPr>
          <w:rFonts w:cs="Arial"/>
        </w:rPr>
        <w:t xml:space="preserve"> </w:t>
      </w:r>
      <w:r w:rsidR="007039A8">
        <w:rPr>
          <w:rFonts w:cs="Arial"/>
        </w:rPr>
        <w:t>The higher the R</w:t>
      </w:r>
      <w:r w:rsidR="007039A8" w:rsidRPr="007039A8">
        <w:rPr>
          <w:rFonts w:cs="Arial"/>
          <w:vertAlign w:val="superscript"/>
        </w:rPr>
        <w:t>2</w:t>
      </w:r>
      <w:r w:rsidR="007039A8">
        <w:rPr>
          <w:rFonts w:cs="Arial"/>
        </w:rPr>
        <w:t xml:space="preserve"> th</w:t>
      </w:r>
      <w:bookmarkStart w:id="168" w:name="_GoBack"/>
      <w:bookmarkEnd w:id="168"/>
      <w:r w:rsidR="007039A8">
        <w:rPr>
          <w:rFonts w:cs="Arial"/>
        </w:rPr>
        <w:t>e better the fit; a perfect fit gives an R</w:t>
      </w:r>
      <w:r w:rsidR="007039A8" w:rsidRPr="007039A8">
        <w:rPr>
          <w:rFonts w:cs="Arial"/>
          <w:vertAlign w:val="superscript"/>
        </w:rPr>
        <w:t>2</w:t>
      </w:r>
      <w:r w:rsidR="007039A8">
        <w:rPr>
          <w:rFonts w:cs="Arial"/>
        </w:rPr>
        <w:t xml:space="preserve"> of 1.</w:t>
      </w:r>
      <w:r w:rsidR="00914971">
        <w:rPr>
          <w:rFonts w:cs="Arial"/>
        </w:rPr>
        <w:t xml:space="preserve"> </w:t>
      </w:r>
      <w:r w:rsidR="007039A8">
        <w:rPr>
          <w:rFonts w:cs="Arial"/>
        </w:rPr>
        <w:t>The program may also be able to give an estimate of the error on the slope and the intercept.</w:t>
      </w:r>
      <w:r w:rsidR="00914971">
        <w:rPr>
          <w:rFonts w:cs="Arial"/>
        </w:rPr>
        <w:t xml:space="preserve"> </w:t>
      </w:r>
    </w:p>
    <w:p w14:paraId="09EA68FA" w14:textId="4FBA029F" w:rsidR="00D000CD" w:rsidRPr="00407C15" w:rsidRDefault="002825ED" w:rsidP="002825ED">
      <w:pPr>
        <w:numPr>
          <w:ilvl w:val="0"/>
          <w:numId w:val="10"/>
        </w:numPr>
        <w:spacing w:before="240" w:after="0"/>
        <w:jc w:val="both"/>
        <w:outlineLvl w:val="0"/>
        <w:rPr>
          <w:rFonts w:cs="Arial"/>
        </w:rPr>
      </w:pPr>
      <w:r w:rsidRPr="00407C15">
        <w:rPr>
          <w:rFonts w:cs="Arial"/>
          <w:b/>
        </w:rPr>
        <w:t xml:space="preserve">Results: </w:t>
      </w:r>
      <w:r w:rsidR="00852840">
        <w:rPr>
          <w:rFonts w:cs="Arial"/>
          <w:b/>
        </w:rPr>
        <w:t xml:space="preserve">Calibration </w:t>
      </w:r>
      <w:ins w:id="169" w:author="JoVE JoVE" w:date="2015-07-02T16:05:00Z">
        <w:r w:rsidR="002B6316">
          <w:rPr>
            <w:rFonts w:cs="Arial"/>
            <w:b/>
          </w:rPr>
          <w:t>C</w:t>
        </w:r>
      </w:ins>
      <w:del w:id="170" w:author="JoVE JoVE" w:date="2015-07-02T16:05:00Z">
        <w:r w:rsidR="00852840" w:rsidDel="002B6316">
          <w:rPr>
            <w:rFonts w:cs="Arial"/>
            <w:b/>
          </w:rPr>
          <w:delText>c</w:delText>
        </w:r>
      </w:del>
      <w:r w:rsidR="00852840">
        <w:rPr>
          <w:rFonts w:cs="Arial"/>
          <w:b/>
        </w:rPr>
        <w:t xml:space="preserve">urve of </w:t>
      </w:r>
      <w:ins w:id="171" w:author="JoVE JoVE" w:date="2015-07-02T16:05:00Z">
        <w:r w:rsidR="002B6316">
          <w:rPr>
            <w:rFonts w:cs="Arial"/>
            <w:b/>
          </w:rPr>
          <w:t>A</w:t>
        </w:r>
      </w:ins>
      <w:del w:id="172" w:author="JoVE JoVE" w:date="2015-07-02T16:05:00Z">
        <w:r w:rsidR="00852840" w:rsidDel="002B6316">
          <w:rPr>
            <w:rFonts w:cs="Arial"/>
            <w:b/>
          </w:rPr>
          <w:delText>a</w:delText>
        </w:r>
      </w:del>
      <w:r w:rsidR="00852840">
        <w:rPr>
          <w:rFonts w:cs="Arial"/>
          <w:b/>
        </w:rPr>
        <w:t xml:space="preserve">bsorbance of </w:t>
      </w:r>
      <w:r w:rsidR="00F76A37">
        <w:rPr>
          <w:rFonts w:cs="Arial"/>
          <w:b/>
        </w:rPr>
        <w:t>Blue</w:t>
      </w:r>
      <w:r w:rsidR="00852840">
        <w:rPr>
          <w:rFonts w:cs="Arial"/>
          <w:b/>
        </w:rPr>
        <w:t xml:space="preserve"> Dye</w:t>
      </w:r>
      <w:ins w:id="173" w:author="JoVE JoVE" w:date="2015-07-02T16:05:00Z">
        <w:r w:rsidR="002B6316">
          <w:rPr>
            <w:rFonts w:cs="Arial"/>
            <w:b/>
          </w:rPr>
          <w:t xml:space="preserve"> </w:t>
        </w:r>
      </w:ins>
      <w:r w:rsidR="00852840">
        <w:rPr>
          <w:rFonts w:cs="Arial"/>
          <w:b/>
        </w:rPr>
        <w:t>#</w:t>
      </w:r>
      <w:r w:rsidR="00F76A37">
        <w:rPr>
          <w:rFonts w:cs="Arial"/>
          <w:b/>
        </w:rPr>
        <w:t>1</w:t>
      </w:r>
      <w:del w:id="174" w:author="JoVE JoVE" w:date="2015-07-02T16:05:00Z">
        <w:r w:rsidR="00007160" w:rsidDel="002B6316">
          <w:rPr>
            <w:rFonts w:cs="Arial"/>
            <w:b/>
          </w:rPr>
          <w:delText>.</w:delText>
        </w:r>
      </w:del>
      <w:r w:rsidR="00914971">
        <w:rPr>
          <w:rFonts w:cs="Arial"/>
          <w:b/>
        </w:rPr>
        <w:t xml:space="preserve"> </w:t>
      </w:r>
    </w:p>
    <w:p w14:paraId="5BF43B37" w14:textId="4BDAFFF7" w:rsidR="00A07429" w:rsidRPr="002D6713" w:rsidRDefault="00106F42" w:rsidP="002D6713">
      <w:pPr>
        <w:numPr>
          <w:ilvl w:val="1"/>
          <w:numId w:val="10"/>
        </w:numPr>
        <w:spacing w:before="240" w:after="0"/>
        <w:jc w:val="both"/>
        <w:outlineLvl w:val="0"/>
        <w:rPr>
          <w:rFonts w:cs="Arial"/>
        </w:rPr>
      </w:pPr>
      <w:r>
        <w:rPr>
          <w:rFonts w:cs="Arial"/>
        </w:rPr>
        <w:t xml:space="preserve">The calibration curve for absorbance of </w:t>
      </w:r>
      <w:r w:rsidR="00F76A37">
        <w:rPr>
          <w:rFonts w:cs="Arial"/>
        </w:rPr>
        <w:t>blue dye #1</w:t>
      </w:r>
      <w:r>
        <w:rPr>
          <w:rFonts w:cs="Arial"/>
        </w:rPr>
        <w:t xml:space="preserve"> </w:t>
      </w:r>
      <w:r w:rsidR="00F76A37">
        <w:rPr>
          <w:rFonts w:cs="Arial"/>
        </w:rPr>
        <w:t>(at 63</w:t>
      </w:r>
      <w:r w:rsidR="000B2157">
        <w:rPr>
          <w:rFonts w:cs="Arial"/>
        </w:rPr>
        <w:t>1</w:t>
      </w:r>
      <w:r w:rsidR="00F76A37">
        <w:rPr>
          <w:rFonts w:cs="Arial"/>
        </w:rPr>
        <w:t xml:space="preserve"> nm) </w:t>
      </w:r>
      <w:r>
        <w:rPr>
          <w:rFonts w:cs="Arial"/>
        </w:rPr>
        <w:t>is shown below</w:t>
      </w:r>
      <w:r w:rsidR="002D6713">
        <w:rPr>
          <w:rFonts w:cs="Arial"/>
        </w:rPr>
        <w:t xml:space="preserve"> </w:t>
      </w:r>
      <w:r w:rsidR="002D6713" w:rsidRPr="002D6713">
        <w:rPr>
          <w:rFonts w:cs="Arial"/>
          <w:b/>
        </w:rPr>
        <w:t>(Fig</w:t>
      </w:r>
      <w:ins w:id="175" w:author="JoVE JoVE" w:date="2015-07-02T15:36:00Z">
        <w:r w:rsidR="00807A2E">
          <w:rPr>
            <w:rFonts w:cs="Arial"/>
            <w:b/>
          </w:rPr>
          <w:t xml:space="preserve">ure </w:t>
        </w:r>
      </w:ins>
      <w:r w:rsidR="002D6713" w:rsidRPr="002D6713">
        <w:rPr>
          <w:rFonts w:cs="Arial"/>
          <w:b/>
        </w:rPr>
        <w:t>1)</w:t>
      </w:r>
      <w:r w:rsidRPr="002D6713">
        <w:rPr>
          <w:rFonts w:cs="Arial"/>
          <w:b/>
        </w:rPr>
        <w:t>.</w:t>
      </w:r>
      <w:r w:rsidR="00914971">
        <w:rPr>
          <w:rFonts w:cs="Arial"/>
        </w:rPr>
        <w:t xml:space="preserve"> </w:t>
      </w:r>
      <w:r>
        <w:rPr>
          <w:rFonts w:cs="Arial"/>
        </w:rPr>
        <w:t xml:space="preserve">The response is linear from </w:t>
      </w:r>
      <w:r w:rsidR="00F76A37">
        <w:rPr>
          <w:rFonts w:cs="Arial"/>
        </w:rPr>
        <w:t>0</w:t>
      </w:r>
      <w:r>
        <w:rPr>
          <w:rFonts w:cs="Arial"/>
        </w:rPr>
        <w:t xml:space="preserve"> to </w:t>
      </w:r>
      <w:r w:rsidR="00F76A37">
        <w:rPr>
          <w:rFonts w:cs="Arial"/>
        </w:rPr>
        <w:t>10</w:t>
      </w:r>
      <w:r>
        <w:rPr>
          <w:rFonts w:cs="Arial"/>
        </w:rPr>
        <w:t xml:space="preserve"> </w:t>
      </w:r>
      <w:proofErr w:type="spellStart"/>
      <w:r>
        <w:rPr>
          <w:rFonts w:cs="Arial"/>
        </w:rPr>
        <w:t>uM</w:t>
      </w:r>
      <w:proofErr w:type="spellEnd"/>
      <w:r>
        <w:rPr>
          <w:rFonts w:cs="Arial"/>
        </w:rPr>
        <w:t>.</w:t>
      </w:r>
      <w:r w:rsidR="00914971">
        <w:rPr>
          <w:rFonts w:cs="Arial"/>
        </w:rPr>
        <w:t xml:space="preserve"> </w:t>
      </w:r>
      <w:r>
        <w:rPr>
          <w:rFonts w:cs="Arial"/>
        </w:rPr>
        <w:t>Above that concentration the signal begins to level off because the response is out of the linear range of the UV-Vis spectrophotometer.</w:t>
      </w:r>
      <w:r w:rsidR="00914971">
        <w:rPr>
          <w:rFonts w:cs="Arial"/>
        </w:rPr>
        <w:t xml:space="preserve"> </w:t>
      </w:r>
    </w:p>
    <w:p w14:paraId="4F056BC5" w14:textId="44C814D3" w:rsidR="00A36B01" w:rsidRDefault="00CE1BFE" w:rsidP="00CE1BFE">
      <w:pPr>
        <w:numPr>
          <w:ilvl w:val="1"/>
          <w:numId w:val="10"/>
        </w:numPr>
        <w:spacing w:before="240" w:after="0"/>
        <w:jc w:val="both"/>
        <w:outlineLvl w:val="0"/>
        <w:rPr>
          <w:rFonts w:cs="Arial"/>
        </w:rPr>
      </w:pPr>
      <w:r>
        <w:rPr>
          <w:rFonts w:cs="Arial"/>
        </w:rPr>
        <w:t>Calculate the LOD.</w:t>
      </w:r>
      <w:r w:rsidR="00914971">
        <w:rPr>
          <w:rFonts w:cs="Arial"/>
        </w:rPr>
        <w:t xml:space="preserve"> </w:t>
      </w:r>
      <w:r w:rsidR="00A36B01">
        <w:rPr>
          <w:rFonts w:cs="Arial"/>
        </w:rPr>
        <w:t>From the slope of the calibration curve, the LOD is 3*</w:t>
      </w:r>
      <w:proofErr w:type="spellStart"/>
      <w:r w:rsidR="00A36B01">
        <w:rPr>
          <w:rFonts w:cs="Arial"/>
        </w:rPr>
        <w:t>s.d.</w:t>
      </w:r>
      <w:proofErr w:type="spellEnd"/>
      <w:r w:rsidR="00A36B01">
        <w:rPr>
          <w:rFonts w:cs="Arial"/>
        </w:rPr>
        <w:t xml:space="preserve"> (noise)/m.</w:t>
      </w:r>
      <w:r w:rsidR="00914971">
        <w:rPr>
          <w:rFonts w:cs="Arial"/>
        </w:rPr>
        <w:t xml:space="preserve"> </w:t>
      </w:r>
      <w:r w:rsidR="00A36B01">
        <w:rPr>
          <w:rFonts w:cs="Arial"/>
        </w:rPr>
        <w:t xml:space="preserve">For this calibration curve, </w:t>
      </w:r>
      <w:ins w:id="176" w:author="Jill Venton" w:date="2015-07-07T15:16:00Z">
        <w:r w:rsidR="00A94C4E">
          <w:rPr>
            <w:rFonts w:cs="Arial"/>
          </w:rPr>
          <w:t xml:space="preserve">the noise was obtained by taking a standard deviation of </w:t>
        </w:r>
      </w:ins>
      <w:ins w:id="177" w:author="Jill Venton" w:date="2015-07-07T15:18:00Z">
        <w:r w:rsidR="00A94C4E">
          <w:rPr>
            <w:rFonts w:cs="Arial"/>
          </w:rPr>
          <w:t xml:space="preserve">repeated measurements and was 0.021.  </w:t>
        </w:r>
      </w:ins>
      <w:del w:id="178" w:author="Jill Venton" w:date="2015-07-07T15:18:00Z">
        <w:r w:rsidR="00A36B01" w:rsidDel="00A94C4E">
          <w:rPr>
            <w:rFonts w:cs="Arial"/>
          </w:rPr>
          <w:delText>t</w:delText>
        </w:r>
      </w:del>
      <w:ins w:id="179" w:author="Jill Venton" w:date="2015-07-07T15:18:00Z">
        <w:r w:rsidR="00A94C4E">
          <w:rPr>
            <w:rFonts w:cs="Arial"/>
          </w:rPr>
          <w:t>T</w:t>
        </w:r>
      </w:ins>
      <w:r w:rsidR="00A36B01">
        <w:rPr>
          <w:rFonts w:cs="Arial"/>
        </w:rPr>
        <w:t xml:space="preserve">he LOD would be </w:t>
      </w:r>
      <w:r w:rsidR="00D43C49">
        <w:rPr>
          <w:rFonts w:cs="Arial"/>
        </w:rPr>
        <w:t>3*</w:t>
      </w:r>
      <w:commentRangeStart w:id="180"/>
      <w:r w:rsidR="00D43C49">
        <w:rPr>
          <w:rFonts w:cs="Arial"/>
        </w:rPr>
        <w:t>0.02</w:t>
      </w:r>
      <w:r w:rsidR="00F76A37">
        <w:rPr>
          <w:rFonts w:cs="Arial"/>
        </w:rPr>
        <w:t>1</w:t>
      </w:r>
      <w:commentRangeEnd w:id="180"/>
      <w:r w:rsidR="002B6316">
        <w:rPr>
          <w:rStyle w:val="CommentReference"/>
        </w:rPr>
        <w:commentReference w:id="180"/>
      </w:r>
      <w:r w:rsidR="00F76A37">
        <w:rPr>
          <w:rFonts w:cs="Arial"/>
        </w:rPr>
        <w:t>/.109=</w:t>
      </w:r>
      <w:r w:rsidR="00D43C49">
        <w:rPr>
          <w:rFonts w:cs="Arial"/>
        </w:rPr>
        <w:t xml:space="preserve">0.58 </w:t>
      </w:r>
      <w:proofErr w:type="spellStart"/>
      <w:r w:rsidR="00D43C49">
        <w:rPr>
          <w:rFonts w:cs="Arial"/>
        </w:rPr>
        <w:t>uM</w:t>
      </w:r>
      <w:proofErr w:type="spellEnd"/>
      <w:r w:rsidR="00A36B01">
        <w:rPr>
          <w:rFonts w:cs="Arial"/>
        </w:rPr>
        <w:t>.</w:t>
      </w:r>
      <w:r w:rsidR="00914971">
        <w:rPr>
          <w:rFonts w:cs="Arial"/>
        </w:rPr>
        <w:t xml:space="preserve"> </w:t>
      </w:r>
    </w:p>
    <w:p w14:paraId="43B6E25C" w14:textId="6D6047B9" w:rsidR="00CE1BFE" w:rsidRDefault="00A36B01" w:rsidP="00CE1BFE">
      <w:pPr>
        <w:numPr>
          <w:ilvl w:val="1"/>
          <w:numId w:val="10"/>
        </w:numPr>
        <w:spacing w:before="240" w:after="0"/>
        <w:jc w:val="both"/>
        <w:outlineLvl w:val="0"/>
        <w:rPr>
          <w:rFonts w:cs="Arial"/>
        </w:rPr>
      </w:pPr>
      <w:r>
        <w:rPr>
          <w:rFonts w:cs="Arial"/>
        </w:rPr>
        <w:t>Calculate the LOQ.</w:t>
      </w:r>
      <w:r w:rsidR="00914971">
        <w:rPr>
          <w:rFonts w:cs="Arial"/>
        </w:rPr>
        <w:t xml:space="preserve"> </w:t>
      </w:r>
      <w:r>
        <w:rPr>
          <w:rFonts w:cs="Arial"/>
        </w:rPr>
        <w:t>The LOQ is 10*</w:t>
      </w:r>
      <w:proofErr w:type="spellStart"/>
      <w:r>
        <w:rPr>
          <w:rFonts w:cs="Arial"/>
        </w:rPr>
        <w:t>s.d</w:t>
      </w:r>
      <w:proofErr w:type="gramStart"/>
      <w:r>
        <w:rPr>
          <w:rFonts w:cs="Arial"/>
        </w:rPr>
        <w:t>.</w:t>
      </w:r>
      <w:proofErr w:type="spellEnd"/>
      <w:r>
        <w:rPr>
          <w:rFonts w:cs="Arial"/>
        </w:rPr>
        <w:t>(</w:t>
      </w:r>
      <w:proofErr w:type="gramEnd"/>
      <w:r>
        <w:rPr>
          <w:rFonts w:cs="Arial"/>
        </w:rPr>
        <w:t>noise)/m.</w:t>
      </w:r>
      <w:r w:rsidR="00914971">
        <w:rPr>
          <w:rFonts w:cs="Arial"/>
        </w:rPr>
        <w:t xml:space="preserve"> </w:t>
      </w:r>
      <w:r>
        <w:rPr>
          <w:rFonts w:cs="Arial"/>
        </w:rPr>
        <w:t xml:space="preserve">For this calibration curve, LOQ is </w:t>
      </w:r>
      <w:r w:rsidR="000B2157">
        <w:rPr>
          <w:rFonts w:cs="Arial"/>
        </w:rPr>
        <w:t>10*0.021/.109 =</w:t>
      </w:r>
      <w:r w:rsidR="00D43C49">
        <w:rPr>
          <w:rFonts w:cs="Arial"/>
        </w:rPr>
        <w:t xml:space="preserve">1.93 </w:t>
      </w:r>
      <w:proofErr w:type="spellStart"/>
      <w:r w:rsidR="00D43C49">
        <w:rPr>
          <w:rFonts w:cs="Arial"/>
        </w:rPr>
        <w:t>uM</w:t>
      </w:r>
      <w:proofErr w:type="spellEnd"/>
      <w:r>
        <w:rPr>
          <w:rFonts w:cs="Arial"/>
        </w:rPr>
        <w:t>.</w:t>
      </w:r>
      <w:r w:rsidR="00914971">
        <w:rPr>
          <w:rFonts w:cs="Arial"/>
        </w:rPr>
        <w:t xml:space="preserve"> </w:t>
      </w:r>
    </w:p>
    <w:p w14:paraId="222EA0BA" w14:textId="16284336" w:rsidR="00A36B01" w:rsidRPr="00A36B01" w:rsidRDefault="00A36B01" w:rsidP="00CE1BFE">
      <w:pPr>
        <w:numPr>
          <w:ilvl w:val="1"/>
          <w:numId w:val="10"/>
        </w:numPr>
        <w:spacing w:before="240" w:after="0"/>
        <w:jc w:val="both"/>
        <w:outlineLvl w:val="0"/>
        <w:rPr>
          <w:rFonts w:cs="Arial"/>
        </w:rPr>
      </w:pPr>
      <w:r w:rsidRPr="00A36B01">
        <w:rPr>
          <w:rFonts w:cs="Arial"/>
        </w:rPr>
        <w:t xml:space="preserve">Calculate the </w:t>
      </w:r>
      <w:r w:rsidR="00225997">
        <w:rPr>
          <w:rFonts w:cs="Arial"/>
        </w:rPr>
        <w:t>concentration of the</w:t>
      </w:r>
      <w:r w:rsidRPr="00A36B01">
        <w:rPr>
          <w:rFonts w:cs="Arial"/>
        </w:rPr>
        <w:t xml:space="preserve"> unknown.</w:t>
      </w:r>
      <w:r w:rsidR="00914971">
        <w:rPr>
          <w:rFonts w:cs="Arial"/>
        </w:rPr>
        <w:t xml:space="preserve"> </w:t>
      </w:r>
      <w:r w:rsidRPr="00A36B01">
        <w:rPr>
          <w:rFonts w:cs="Arial"/>
        </w:rPr>
        <w:t xml:space="preserve">Use the line </w:t>
      </w:r>
      <w:r w:rsidR="00225997">
        <w:rPr>
          <w:rFonts w:cs="Arial"/>
        </w:rPr>
        <w:t xml:space="preserve">equation </w:t>
      </w:r>
      <w:r w:rsidRPr="00A36B01">
        <w:rPr>
          <w:rFonts w:cs="Arial"/>
        </w:rPr>
        <w:t>to calculate the concentration of the unknown sample.</w:t>
      </w:r>
      <w:r w:rsidR="00914971">
        <w:rPr>
          <w:rFonts w:cs="Arial"/>
        </w:rPr>
        <w:t xml:space="preserve"> </w:t>
      </w:r>
      <w:r w:rsidRPr="00A36B01">
        <w:rPr>
          <w:rFonts w:cs="Arial"/>
        </w:rPr>
        <w:t xml:space="preserve">The calibration curve is only valid if </w:t>
      </w:r>
      <w:r w:rsidR="00225997">
        <w:rPr>
          <w:rFonts w:cs="Arial"/>
        </w:rPr>
        <w:t>the</w:t>
      </w:r>
      <w:r w:rsidRPr="00A36B01">
        <w:rPr>
          <w:rFonts w:cs="Arial"/>
        </w:rPr>
        <w:t xml:space="preserve"> unknown falls into the linea</w:t>
      </w:r>
      <w:r w:rsidR="00225997">
        <w:rPr>
          <w:rFonts w:cs="Arial"/>
        </w:rPr>
        <w:t>r range of the standard samples</w:t>
      </w:r>
      <w:r w:rsidRPr="00A36B01">
        <w:rPr>
          <w:rFonts w:cs="Arial"/>
        </w:rPr>
        <w:t>.</w:t>
      </w:r>
      <w:r w:rsidR="00914971">
        <w:rPr>
          <w:rFonts w:cs="Arial"/>
        </w:rPr>
        <w:t xml:space="preserve"> </w:t>
      </w:r>
      <w:r w:rsidRPr="00A36B01">
        <w:rPr>
          <w:rFonts w:cs="Arial"/>
        </w:rPr>
        <w:t>If the readings are too high, dilution might be necessary.</w:t>
      </w:r>
      <w:r w:rsidR="00914971">
        <w:rPr>
          <w:rFonts w:cs="Arial"/>
        </w:rPr>
        <w:t xml:space="preserve"> </w:t>
      </w:r>
      <w:r w:rsidRPr="00A36B01">
        <w:rPr>
          <w:rFonts w:cs="Arial"/>
        </w:rPr>
        <w:t>In this example, the unknown sports drink was dilu</w:t>
      </w:r>
      <w:r w:rsidR="00E10E0E">
        <w:rPr>
          <w:rFonts w:cs="Arial"/>
        </w:rPr>
        <w:t>t</w:t>
      </w:r>
      <w:r w:rsidRPr="00A36B01">
        <w:rPr>
          <w:rFonts w:cs="Arial"/>
        </w:rPr>
        <w:t xml:space="preserve">ed </w:t>
      </w:r>
      <w:r w:rsidR="000B2157" w:rsidRPr="000B2157">
        <w:rPr>
          <w:rFonts w:cs="Arial"/>
          <w:color w:val="000000" w:themeColor="text1"/>
        </w:rPr>
        <w:t>1:1</w:t>
      </w:r>
      <w:r w:rsidRPr="00A36B01">
        <w:rPr>
          <w:rFonts w:cs="Arial"/>
        </w:rPr>
        <w:t>.</w:t>
      </w:r>
      <w:r w:rsidR="00914971">
        <w:rPr>
          <w:rFonts w:cs="Arial"/>
        </w:rPr>
        <w:t xml:space="preserve"> </w:t>
      </w:r>
      <w:r w:rsidRPr="00A36B01">
        <w:rPr>
          <w:rFonts w:cs="Arial"/>
        </w:rPr>
        <w:t xml:space="preserve">The absorbance </w:t>
      </w:r>
      <w:r w:rsidR="000B2157">
        <w:rPr>
          <w:rFonts w:cs="Arial"/>
        </w:rPr>
        <w:t xml:space="preserve">was 0.243 and this corresponded to a concentration of 2.02 </w:t>
      </w:r>
      <w:proofErr w:type="spellStart"/>
      <w:r w:rsidR="000B2157">
        <w:rPr>
          <w:rFonts w:cs="Arial"/>
        </w:rPr>
        <w:t>uM</w:t>
      </w:r>
      <w:proofErr w:type="spellEnd"/>
      <w:r w:rsidR="000B2157">
        <w:rPr>
          <w:rFonts w:cs="Arial"/>
        </w:rPr>
        <w:t>.</w:t>
      </w:r>
      <w:r w:rsidR="00914971">
        <w:rPr>
          <w:rFonts w:cs="Arial"/>
        </w:rPr>
        <w:t xml:space="preserve"> </w:t>
      </w:r>
      <w:r w:rsidR="000B2157">
        <w:rPr>
          <w:rFonts w:cs="Arial"/>
        </w:rPr>
        <w:t>Thus the final concentration</w:t>
      </w:r>
      <w:r w:rsidR="00225997">
        <w:rPr>
          <w:rFonts w:cs="Arial"/>
        </w:rPr>
        <w:t xml:space="preserve"> of blue dye #1</w:t>
      </w:r>
      <w:r w:rsidR="000B2157">
        <w:rPr>
          <w:rFonts w:cs="Arial"/>
        </w:rPr>
        <w:t xml:space="preserve"> in the i</w:t>
      </w:r>
      <w:r w:rsidRPr="00A36B01">
        <w:rPr>
          <w:rFonts w:cs="Arial"/>
        </w:rPr>
        <w:t xml:space="preserve">n the sports drink was </w:t>
      </w:r>
      <w:r w:rsidR="000B2157">
        <w:rPr>
          <w:rFonts w:cs="Arial"/>
        </w:rPr>
        <w:t>4.04</w:t>
      </w:r>
      <w:r w:rsidRPr="00A36B01">
        <w:rPr>
          <w:rFonts w:cs="Arial"/>
        </w:rPr>
        <w:t xml:space="preserve"> </w:t>
      </w:r>
      <w:proofErr w:type="spellStart"/>
      <w:r w:rsidRPr="00A36B01">
        <w:rPr>
          <w:rFonts w:cs="Arial"/>
        </w:rPr>
        <w:t>uM</w:t>
      </w:r>
      <w:proofErr w:type="spellEnd"/>
      <w:r w:rsidRPr="00A36B01">
        <w:rPr>
          <w:rFonts w:cs="Arial"/>
        </w:rPr>
        <w:t>.</w:t>
      </w:r>
      <w:r w:rsidR="00914971">
        <w:rPr>
          <w:rFonts w:cs="Arial"/>
        </w:rPr>
        <w:t xml:space="preserve"> </w:t>
      </w:r>
    </w:p>
    <w:p w14:paraId="1BAAB6C1" w14:textId="77777777" w:rsidR="00A07429" w:rsidRPr="00A07429" w:rsidRDefault="00A07429" w:rsidP="00E62043">
      <w:pPr>
        <w:spacing w:before="240" w:after="0"/>
        <w:jc w:val="both"/>
        <w:outlineLvl w:val="0"/>
        <w:rPr>
          <w:rFonts w:cs="Arial"/>
        </w:rPr>
      </w:pPr>
    </w:p>
    <w:p w14:paraId="33B5EAD8" w14:textId="6A1B38C7" w:rsidR="002D02B9" w:rsidRDefault="00447498" w:rsidP="00CC5C75">
      <w:pPr>
        <w:pStyle w:val="ListParagraph"/>
        <w:numPr>
          <w:ilvl w:val="0"/>
          <w:numId w:val="10"/>
        </w:numPr>
        <w:jc w:val="both"/>
      </w:pPr>
      <w:r w:rsidRPr="00106F42">
        <w:rPr>
          <w:b/>
        </w:rPr>
        <w:t>Applications:</w:t>
      </w:r>
      <w:r w:rsidR="00914971">
        <w:t xml:space="preserve"> </w:t>
      </w:r>
      <w:r w:rsidR="00106F42">
        <w:t>Calibration curves are used in many fields of analytical chemistry</w:t>
      </w:r>
      <w:r w:rsidR="00956364">
        <w:t>, biochemistry, and pharmaceutical chemistry.</w:t>
      </w:r>
      <w:r w:rsidR="00914971">
        <w:t xml:space="preserve"> </w:t>
      </w:r>
      <w:r w:rsidR="00956364">
        <w:t xml:space="preserve">It is common to use them with </w:t>
      </w:r>
      <w:r w:rsidR="00106F42">
        <w:t>spectroscopy, chromat</w:t>
      </w:r>
      <w:r w:rsidR="00CE1BFE">
        <w:t>ography, and electrochemistry</w:t>
      </w:r>
      <w:r w:rsidR="00956364">
        <w:t xml:space="preserve"> measurements</w:t>
      </w:r>
      <w:r w:rsidR="00CE1BFE">
        <w:t>.</w:t>
      </w:r>
      <w:r w:rsidR="00A36B01">
        <w:t xml:space="preserve"> A calibration curve can be used to understand the concentration of an environmental pollutant in a soil sample.</w:t>
      </w:r>
      <w:r w:rsidR="00914971">
        <w:t xml:space="preserve"> </w:t>
      </w:r>
      <w:r w:rsidR="00A36B01">
        <w:t xml:space="preserve">It could be used determine the concentration of a </w:t>
      </w:r>
      <w:r w:rsidR="00E10E0E">
        <w:t>neurotransmitter in a sample of brain fluid, vitamin in pharmaceutical sample</w:t>
      </w:r>
      <w:r w:rsidR="002D6713">
        <w:t>s</w:t>
      </w:r>
      <w:r w:rsidR="00E10E0E">
        <w:t>, or caffeine in food.</w:t>
      </w:r>
      <w:r w:rsidR="00914971">
        <w:t xml:space="preserve"> </w:t>
      </w:r>
      <w:r w:rsidR="00E10E0E">
        <w:t>Thus, calibration curves are useful in environmental, biological, pharmaceutical, and food science applications.</w:t>
      </w:r>
      <w:r w:rsidR="00914971">
        <w:t xml:space="preserve"> </w:t>
      </w:r>
      <w:r w:rsidR="00E10E0E">
        <w:t xml:space="preserve">The most important part of making a calibration curve is to make accurate standard samples that are in a matrix that closely approximates </w:t>
      </w:r>
      <w:del w:id="181" w:author="JoVE JoVE" w:date="2015-07-02T16:15:00Z">
        <w:r w:rsidR="00E10E0E" w:rsidDel="00151792">
          <w:delText xml:space="preserve">your </w:delText>
        </w:r>
      </w:del>
      <w:ins w:id="182" w:author="JoVE JoVE" w:date="2015-07-02T16:15:00Z">
        <w:r w:rsidR="00151792">
          <w:t xml:space="preserve">the </w:t>
        </w:r>
      </w:ins>
      <w:r w:rsidR="00E10E0E">
        <w:t>sample mixture.</w:t>
      </w:r>
      <w:r w:rsidR="00914971">
        <w:t xml:space="preserve"> </w:t>
      </w:r>
    </w:p>
    <w:p w14:paraId="027AC68A" w14:textId="77777777" w:rsidR="00CE1BFE" w:rsidRDefault="00CE1BFE" w:rsidP="00CE1BFE">
      <w:pPr>
        <w:pStyle w:val="ListParagraph"/>
        <w:jc w:val="both"/>
      </w:pPr>
    </w:p>
    <w:p w14:paraId="45D5C758" w14:textId="315E2CAB" w:rsidR="00407C15" w:rsidRPr="002D6713" w:rsidRDefault="00CE1BFE" w:rsidP="002D6713">
      <w:pPr>
        <w:pStyle w:val="ListParagraph"/>
        <w:jc w:val="both"/>
      </w:pPr>
      <w:r>
        <w:t>An example of an electrochemistry calibration curve is shown below</w:t>
      </w:r>
      <w:r w:rsidR="002D6713">
        <w:t xml:space="preserve"> </w:t>
      </w:r>
      <w:r w:rsidR="002D6713" w:rsidRPr="002D6713">
        <w:rPr>
          <w:b/>
        </w:rPr>
        <w:t>(Fig</w:t>
      </w:r>
      <w:ins w:id="183" w:author="JoVE JoVE" w:date="2015-07-02T16:15:00Z">
        <w:r w:rsidR="00151792">
          <w:rPr>
            <w:b/>
          </w:rPr>
          <w:t xml:space="preserve">ure </w:t>
        </w:r>
      </w:ins>
      <w:r w:rsidR="002D6713" w:rsidRPr="002D6713">
        <w:rPr>
          <w:b/>
        </w:rPr>
        <w:t>2)</w:t>
      </w:r>
      <w:r w:rsidR="002D02B9" w:rsidRPr="002D6713">
        <w:rPr>
          <w:b/>
        </w:rPr>
        <w:t>.</w:t>
      </w:r>
      <w:r w:rsidR="00914971">
        <w:t xml:space="preserve"> </w:t>
      </w:r>
      <w:r>
        <w:t>The data were collected with an ion-selective electrode for fluoride.</w:t>
      </w:r>
      <w:r w:rsidR="00914971">
        <w:t xml:space="preserve"> </w:t>
      </w:r>
      <w:r>
        <w:t>Electrochemical data follow the Nernst equation E=E</w:t>
      </w:r>
      <w:r w:rsidRPr="00CE1BFE">
        <w:rPr>
          <w:vertAlign w:val="superscript"/>
        </w:rPr>
        <w:t>0</w:t>
      </w:r>
      <w:r>
        <w:t xml:space="preserve"> + 2.03*R*T/(</w:t>
      </w:r>
      <w:proofErr w:type="spellStart"/>
      <w:r>
        <w:t>nF</w:t>
      </w:r>
      <w:proofErr w:type="spellEnd"/>
      <w:r>
        <w:t>) * log C.</w:t>
      </w:r>
      <w:r w:rsidR="00914971">
        <w:t xml:space="preserve"> </w:t>
      </w:r>
      <w:r>
        <w:t xml:space="preserve">Thus, the </w:t>
      </w:r>
      <w:r w:rsidR="005526DC">
        <w:t>concentration</w:t>
      </w:r>
      <w:r>
        <w:t xml:space="preserve"> data</w:t>
      </w:r>
      <w:r w:rsidR="005526DC">
        <w:t xml:space="preserve"> (x-axis)</w:t>
      </w:r>
      <w:r>
        <w:t xml:space="preserve"> must be plotted on a log scale to obtain a line.</w:t>
      </w:r>
      <w:r w:rsidR="00914971">
        <w:t xml:space="preserve"> </w:t>
      </w:r>
      <w:r w:rsidR="00E10E0E">
        <w:t>This calibration curve could be used to measure the concentration of fluoride in toothpaste or drinking water.</w:t>
      </w:r>
      <w:r w:rsidR="00914971">
        <w:t xml:space="preserve"> </w:t>
      </w:r>
    </w:p>
    <w:p w14:paraId="73945D9E" w14:textId="0822DF1F" w:rsidR="002D6713" w:rsidRDefault="002D6713" w:rsidP="002D6713">
      <w:pPr>
        <w:ind w:left="720"/>
        <w:rPr>
          <w:rFonts w:cs="Arial"/>
        </w:rPr>
      </w:pPr>
      <w:r w:rsidRPr="002D6713">
        <w:rPr>
          <w:rFonts w:cs="Arial"/>
          <w:b/>
          <w:sz w:val="22"/>
        </w:rPr>
        <w:t>Legend:</w:t>
      </w:r>
      <w:r>
        <w:rPr>
          <w:rFonts w:cs="Arial"/>
          <w:b/>
          <w:sz w:val="22"/>
        </w:rPr>
        <w:br/>
      </w:r>
      <w:r>
        <w:rPr>
          <w:rFonts w:cs="Arial"/>
          <w:sz w:val="22"/>
        </w:rPr>
        <w:br/>
      </w:r>
      <w:r w:rsidRPr="00E62043">
        <w:rPr>
          <w:rFonts w:cs="Arial"/>
          <w:b/>
        </w:rPr>
        <w:t xml:space="preserve">Figure 1. </w:t>
      </w:r>
      <w:r>
        <w:rPr>
          <w:rFonts w:cs="Arial"/>
          <w:b/>
        </w:rPr>
        <w:t>Calibration curves for UV-Vis absorbance of blue dye.</w:t>
      </w:r>
      <w:r w:rsidR="00914971">
        <w:rPr>
          <w:rFonts w:cs="Arial"/>
          <w:b/>
        </w:rPr>
        <w:t xml:space="preserve"> </w:t>
      </w:r>
      <w:r w:rsidRPr="00F76A37">
        <w:rPr>
          <w:rFonts w:cs="Arial"/>
          <w:u w:val="single"/>
        </w:rPr>
        <w:t>Left:</w:t>
      </w:r>
      <w:r w:rsidR="00914971">
        <w:rPr>
          <w:rFonts w:cs="Arial"/>
          <w:b/>
        </w:rPr>
        <w:t xml:space="preserve"> </w:t>
      </w:r>
      <w:r>
        <w:rPr>
          <w:rFonts w:cs="Arial"/>
        </w:rPr>
        <w:t>The absorbance was measured of different concentrations of blue dye #1.</w:t>
      </w:r>
      <w:r w:rsidR="00914971">
        <w:rPr>
          <w:rFonts w:cs="Arial"/>
        </w:rPr>
        <w:t xml:space="preserve"> </w:t>
      </w:r>
      <w:r>
        <w:rPr>
          <w:rFonts w:cs="Arial"/>
        </w:rPr>
        <w:t xml:space="preserve">The responses level off after 10 </w:t>
      </w:r>
      <w:proofErr w:type="spellStart"/>
      <w:r>
        <w:rPr>
          <w:rFonts w:cs="Arial"/>
        </w:rPr>
        <w:t>uM</w:t>
      </w:r>
      <w:proofErr w:type="spellEnd"/>
      <w:r>
        <w:rPr>
          <w:rFonts w:cs="Arial"/>
        </w:rPr>
        <w:t>, when the absorbance is over 1.</w:t>
      </w:r>
      <w:r w:rsidR="00914971">
        <w:rPr>
          <w:rFonts w:cs="Arial"/>
        </w:rPr>
        <w:t xml:space="preserve"> </w:t>
      </w:r>
      <w:r>
        <w:rPr>
          <w:rFonts w:cs="Arial"/>
        </w:rPr>
        <w:t>The error bars are from repeated measurements of the same sample and are standard deviations.</w:t>
      </w:r>
      <w:r w:rsidR="00914971">
        <w:rPr>
          <w:rFonts w:cs="Arial"/>
        </w:rPr>
        <w:t xml:space="preserve"> </w:t>
      </w:r>
      <w:r w:rsidRPr="00F76A37">
        <w:rPr>
          <w:rFonts w:cs="Arial"/>
          <w:u w:val="single"/>
        </w:rPr>
        <w:t>Right</w:t>
      </w:r>
      <w:r w:rsidR="00914971">
        <w:rPr>
          <w:noProof/>
        </w:rPr>
        <w:t xml:space="preserve"> </w:t>
      </w:r>
      <w:r>
        <w:rPr>
          <w:rFonts w:cs="Arial"/>
        </w:rPr>
        <w:t>The linear portion of the calibration curve is fit with a line, y=0.109*x + 0.0286.</w:t>
      </w:r>
      <w:r w:rsidR="00914971">
        <w:rPr>
          <w:rFonts w:cs="Arial"/>
        </w:rPr>
        <w:t xml:space="preserve"> </w:t>
      </w:r>
      <w:r>
        <w:rPr>
          <w:rFonts w:cs="Arial"/>
        </w:rPr>
        <w:t>The unknown data is shown in black.</w:t>
      </w:r>
      <w:r w:rsidR="00914971">
        <w:rPr>
          <w:rFonts w:cs="Arial"/>
        </w:rPr>
        <w:t xml:space="preserve"> </w:t>
      </w:r>
    </w:p>
    <w:p w14:paraId="354D4C6B" w14:textId="47BE88D6" w:rsidR="002825ED" w:rsidRPr="00407C15" w:rsidRDefault="002825ED" w:rsidP="00407C15">
      <w:pPr>
        <w:spacing w:before="240" w:after="0"/>
        <w:ind w:left="1440"/>
        <w:jc w:val="both"/>
        <w:outlineLvl w:val="0"/>
        <w:rPr>
          <w:rFonts w:cs="Arial"/>
          <w:sz w:val="22"/>
        </w:rPr>
      </w:pPr>
    </w:p>
    <w:p w14:paraId="0881F17D" w14:textId="2B732EA9" w:rsidR="002D6713" w:rsidRPr="00E62043" w:rsidRDefault="002D6713" w:rsidP="002D6713">
      <w:pPr>
        <w:ind w:left="720"/>
        <w:rPr>
          <w:rFonts w:eastAsia="Times New Roman" w:cs="Times New Roman"/>
        </w:rPr>
      </w:pPr>
      <w:r w:rsidRPr="00E62043">
        <w:rPr>
          <w:b/>
        </w:rPr>
        <w:t xml:space="preserve">Figure </w:t>
      </w:r>
      <w:r>
        <w:rPr>
          <w:b/>
        </w:rPr>
        <w:t>2</w:t>
      </w:r>
      <w:r w:rsidRPr="00E62043">
        <w:rPr>
          <w:b/>
        </w:rPr>
        <w:t xml:space="preserve">. </w:t>
      </w:r>
      <w:r>
        <w:rPr>
          <w:b/>
        </w:rPr>
        <w:t>Calibration curve for an ion-selective electrode.</w:t>
      </w:r>
      <w:r w:rsidRPr="00E62043">
        <w:t xml:space="preserve"> </w:t>
      </w:r>
      <w:r>
        <w:rPr>
          <w:rFonts w:eastAsia="Times New Roman" w:cs="Times New Roman"/>
          <w:color w:val="3A3A3A"/>
          <w:shd w:val="clear" w:color="auto" w:fill="FFFFFF"/>
        </w:rPr>
        <w:t>The response of a fluoride selective electrode (in mV) to different concentrations of fluoride is plotted.</w:t>
      </w:r>
      <w:r w:rsidR="00914971">
        <w:rPr>
          <w:rFonts w:eastAsia="Times New Roman" w:cs="Times New Roman"/>
          <w:color w:val="3A3A3A"/>
          <w:shd w:val="clear" w:color="auto" w:fill="FFFFFF"/>
        </w:rPr>
        <w:t xml:space="preserve"> </w:t>
      </w:r>
      <w:r>
        <w:rPr>
          <w:rFonts w:eastAsia="Times New Roman" w:cs="Times New Roman"/>
          <w:color w:val="3A3A3A"/>
          <w:shd w:val="clear" w:color="auto" w:fill="FFFFFF"/>
        </w:rPr>
        <w:t xml:space="preserve">The expected equation for the electrode response is y (in mV)=-59.2*log </w:t>
      </w:r>
      <w:proofErr w:type="spellStart"/>
      <w:r>
        <w:rPr>
          <w:rFonts w:eastAsia="Times New Roman" w:cs="Times New Roman"/>
          <w:color w:val="3A3A3A"/>
          <w:shd w:val="clear" w:color="auto" w:fill="FFFFFF"/>
        </w:rPr>
        <w:t>x+b</w:t>
      </w:r>
      <w:proofErr w:type="spellEnd"/>
      <w:r>
        <w:rPr>
          <w:rFonts w:eastAsia="Times New Roman" w:cs="Times New Roman"/>
          <w:color w:val="3A3A3A"/>
          <w:shd w:val="clear" w:color="auto" w:fill="FFFFFF"/>
        </w:rPr>
        <w:t xml:space="preserve"> at 25 °C.</w:t>
      </w:r>
      <w:r w:rsidR="00914971">
        <w:rPr>
          <w:rFonts w:eastAsia="Times New Roman" w:cs="Times New Roman"/>
          <w:color w:val="3A3A3A"/>
          <w:shd w:val="clear" w:color="auto" w:fill="FFFFFF"/>
        </w:rPr>
        <w:t xml:space="preserve"> </w:t>
      </w:r>
      <w:r>
        <w:rPr>
          <w:rFonts w:eastAsia="Times New Roman" w:cs="Times New Roman"/>
          <w:color w:val="3A3A3A"/>
          <w:shd w:val="clear" w:color="auto" w:fill="FFFFFF"/>
        </w:rPr>
        <w:t>The actual equation is y=-57.4*log x +56.38.</w:t>
      </w:r>
      <w:r w:rsidR="00914971">
        <w:rPr>
          <w:rFonts w:eastAsia="Times New Roman" w:cs="Times New Roman"/>
          <w:color w:val="3A3A3A"/>
          <w:shd w:val="clear" w:color="auto" w:fill="FFFFFF"/>
        </w:rPr>
        <w:t xml:space="preserve"> </w:t>
      </w:r>
      <w:r>
        <w:rPr>
          <w:rFonts w:eastAsia="Times New Roman" w:cs="Times New Roman"/>
          <w:color w:val="3A3A3A"/>
          <w:shd w:val="clear" w:color="auto" w:fill="FFFFFF"/>
        </w:rPr>
        <w:t>The R</w:t>
      </w:r>
      <w:r w:rsidRPr="000B2157">
        <w:rPr>
          <w:rFonts w:eastAsia="Times New Roman" w:cs="Times New Roman"/>
          <w:color w:val="3A3A3A"/>
          <w:shd w:val="clear" w:color="auto" w:fill="FFFFFF"/>
          <w:vertAlign w:val="superscript"/>
        </w:rPr>
        <w:t>2</w:t>
      </w:r>
      <w:r>
        <w:rPr>
          <w:rFonts w:eastAsia="Times New Roman" w:cs="Times New Roman"/>
          <w:color w:val="3A3A3A"/>
          <w:shd w:val="clear" w:color="auto" w:fill="FFFFFF"/>
        </w:rPr>
        <w:t xml:space="preserve"> value is 0.998.</w:t>
      </w:r>
    </w:p>
    <w:p w14:paraId="449A7B3D" w14:textId="77777777" w:rsidR="0031638B" w:rsidRPr="00407C15" w:rsidRDefault="0031638B" w:rsidP="00807A2E"/>
    <w:sectPr w:rsidR="0031638B" w:rsidRPr="00407C15" w:rsidSect="0031638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 w:author="JoVE JoVE" w:date="2015-07-02T16:03:00Z" w:initials="JJ">
    <w:p w14:paraId="08C4E5F0" w14:textId="218B3497" w:rsidR="00151792" w:rsidRDefault="00151792">
      <w:pPr>
        <w:pStyle w:val="CommentText"/>
      </w:pPr>
      <w:r>
        <w:rPr>
          <w:rStyle w:val="CommentReference"/>
        </w:rPr>
        <w:annotationRef/>
      </w:r>
      <w:r>
        <w:t>Discuss R squared, where it comes from and what it says about the curve.</w:t>
      </w:r>
    </w:p>
  </w:comment>
  <w:comment w:id="20" w:author="JoVE JoVE" w:date="2015-07-02T15:17:00Z" w:initials="JJ">
    <w:p w14:paraId="6D77E53E" w14:textId="0FA5CC08" w:rsidR="00151792" w:rsidRDefault="00151792">
      <w:pPr>
        <w:pStyle w:val="CommentText"/>
      </w:pPr>
      <w:r>
        <w:rPr>
          <w:rStyle w:val="CommentReference"/>
        </w:rPr>
        <w:annotationRef/>
      </w:r>
      <w:r>
        <w:t>Give a definition of this.</w:t>
      </w:r>
    </w:p>
  </w:comment>
  <w:comment w:id="29" w:author="JoVE JoVE" w:date="2015-07-02T15:19:00Z" w:initials="JJ">
    <w:p w14:paraId="669114BD" w14:textId="57AD9931" w:rsidR="00151792" w:rsidRDefault="00151792">
      <w:pPr>
        <w:pStyle w:val="CommentText"/>
      </w:pPr>
      <w:r>
        <w:rPr>
          <w:rStyle w:val="CommentReference"/>
        </w:rPr>
        <w:annotationRef/>
      </w:r>
      <w:r>
        <w:t xml:space="preserve">Are there any common ways to work around this issue? </w:t>
      </w:r>
    </w:p>
  </w:comment>
  <w:comment w:id="59" w:author="JoVE JoVE" w:date="2015-07-02T15:34:00Z" w:initials="JJ">
    <w:p w14:paraId="6CBA3471" w14:textId="0829E066" w:rsidR="00151792" w:rsidRDefault="00151792">
      <w:pPr>
        <w:pStyle w:val="CommentText"/>
      </w:pPr>
      <w:r>
        <w:rPr>
          <w:rStyle w:val="CommentReference"/>
        </w:rPr>
        <w:annotationRef/>
      </w:r>
      <w:r>
        <w:t>How is this determined?</w:t>
      </w:r>
    </w:p>
  </w:comment>
  <w:comment w:id="72" w:author="JoVE JoVE" w:date="2015-07-02T16:03:00Z" w:initials="JJ">
    <w:p w14:paraId="70127F3C" w14:textId="2F7C3CF8" w:rsidR="00151792" w:rsidRDefault="00151792">
      <w:pPr>
        <w:pStyle w:val="CommentText"/>
      </w:pPr>
      <w:r>
        <w:rPr>
          <w:rStyle w:val="CommentReference"/>
        </w:rPr>
        <w:annotationRef/>
      </w:r>
      <w:r>
        <w:t>Can you mass this directly in the vol. flask to ensure all standard makes it into the solution? Also, include the step of mixing the solution before filling to the calibration mark.</w:t>
      </w:r>
    </w:p>
  </w:comment>
  <w:comment w:id="73" w:author="Jill Venton" w:date="2015-07-07T15:01:00Z" w:initials="JV">
    <w:p w14:paraId="51FC8B9B" w14:textId="04EC88CD" w:rsidR="0045261A" w:rsidRDefault="0045261A">
      <w:pPr>
        <w:pStyle w:val="CommentText"/>
      </w:pPr>
      <w:r>
        <w:rPr>
          <w:rStyle w:val="CommentReference"/>
        </w:rPr>
        <w:annotationRef/>
      </w:r>
      <w:r>
        <w:t>Not really.  If you mass into a small volumetric flask (10-25 mL) and you get too much, you can’t get the spatula back in to get any extra out.  The top is too small.  So this is not standard practice</w:t>
      </w:r>
    </w:p>
  </w:comment>
  <w:comment w:id="82" w:author="JoVE JoVE" w:date="2015-07-02T15:50:00Z" w:initials="JJ">
    <w:p w14:paraId="71DC8D3A" w14:textId="54FE6CD6" w:rsidR="00151792" w:rsidRDefault="00151792">
      <w:pPr>
        <w:pStyle w:val="CommentText"/>
      </w:pPr>
      <w:r>
        <w:rPr>
          <w:rStyle w:val="CommentReference"/>
        </w:rPr>
        <w:annotationRef/>
      </w:r>
      <w:r>
        <w:t>1) How many standards should be made for a proper calibration curve? 2) Are these ten-fold dilutions, or some other factor?</w:t>
      </w:r>
    </w:p>
  </w:comment>
  <w:comment w:id="95" w:author="JoVE JoVE" w:date="2015-07-02T15:52:00Z" w:initials="JJ">
    <w:p w14:paraId="05952529" w14:textId="572C4AA6" w:rsidR="00151792" w:rsidRDefault="00151792">
      <w:pPr>
        <w:pStyle w:val="CommentText"/>
      </w:pPr>
      <w:r>
        <w:rPr>
          <w:rStyle w:val="CommentReference"/>
        </w:rPr>
        <w:annotationRef/>
      </w:r>
      <w:r>
        <w:t>What instrument will you be using?</w:t>
      </w:r>
    </w:p>
  </w:comment>
  <w:comment w:id="96" w:author="Jill Venton" w:date="2015-07-07T15:03:00Z" w:initials="JV">
    <w:p w14:paraId="67FF611D" w14:textId="0F314430" w:rsidR="0045261A" w:rsidRDefault="0045261A">
      <w:pPr>
        <w:pStyle w:val="CommentText"/>
      </w:pPr>
      <w:r>
        <w:rPr>
          <w:rStyle w:val="CommentReference"/>
        </w:rPr>
        <w:annotationRef/>
      </w:r>
      <w:r>
        <w:t xml:space="preserve">Here, a UV-Vis spectrophotometer.  I kept it general, because it could apply to anything.  You can put the specific instrument I will be using in if you want.  </w:t>
      </w:r>
    </w:p>
  </w:comment>
  <w:comment w:id="137" w:author="JoVE JoVE" w:date="2015-07-07T15:11:00Z" w:initials="JJ">
    <w:p w14:paraId="2A70AA95" w14:textId="77777777" w:rsidR="00A94C4E" w:rsidRDefault="00A94C4E" w:rsidP="00A94C4E">
      <w:pPr>
        <w:pStyle w:val="CommentText"/>
      </w:pPr>
      <w:r>
        <w:rPr>
          <w:rStyle w:val="CommentReference"/>
        </w:rPr>
        <w:annotationRef/>
      </w:r>
      <w:r>
        <w:t>Provide a more step-by-step explanation for this.</w:t>
      </w:r>
    </w:p>
  </w:comment>
  <w:comment w:id="120" w:author="JoVE JoVE" w:date="2015-07-02T16:01:00Z" w:initials="JJ">
    <w:p w14:paraId="167880FC" w14:textId="14579C4C" w:rsidR="00151792" w:rsidRDefault="00151792">
      <w:pPr>
        <w:pStyle w:val="CommentText"/>
      </w:pPr>
      <w:r>
        <w:rPr>
          <w:rStyle w:val="CommentReference"/>
        </w:rPr>
        <w:annotationRef/>
      </w:r>
      <w:r>
        <w:t>Provide a more step-by-step explanation for this.</w:t>
      </w:r>
    </w:p>
  </w:comment>
  <w:comment w:id="180" w:author="JoVE JoVE" w:date="2015-07-02T16:13:00Z" w:initials="JJ">
    <w:p w14:paraId="2E036534" w14:textId="6BEFED9D" w:rsidR="00151792" w:rsidRDefault="00151792">
      <w:pPr>
        <w:pStyle w:val="CommentText"/>
      </w:pPr>
      <w:r>
        <w:rPr>
          <w:rStyle w:val="CommentReference"/>
        </w:rPr>
        <w:annotationRef/>
      </w:r>
      <w:r>
        <w:t>How and where was this calculated?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C4E5F0" w15:done="0"/>
  <w15:commentEx w15:paraId="6D77E53E" w15:done="0"/>
  <w15:commentEx w15:paraId="669114BD" w15:done="0"/>
  <w15:commentEx w15:paraId="6CBA3471" w15:done="0"/>
  <w15:commentEx w15:paraId="70127F3C" w15:done="0"/>
  <w15:commentEx w15:paraId="51FC8B9B" w15:done="0"/>
  <w15:commentEx w15:paraId="71DC8D3A" w15:done="0"/>
  <w15:commentEx w15:paraId="05952529" w15:done="0"/>
  <w15:commentEx w15:paraId="67FF611D" w15:done="0"/>
  <w15:commentEx w15:paraId="2A70AA95" w15:done="0"/>
  <w15:commentEx w15:paraId="167880FC" w15:done="0"/>
  <w15:commentEx w15:paraId="2E03653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
  </w:num>
  <w:num w:numId="3">
    <w:abstractNumId w:val="8"/>
  </w:num>
  <w:num w:numId="4">
    <w:abstractNumId w:val="0"/>
  </w:num>
  <w:num w:numId="5">
    <w:abstractNumId w:val="11"/>
  </w:num>
  <w:num w:numId="6">
    <w:abstractNumId w:val="12"/>
  </w:num>
  <w:num w:numId="7">
    <w:abstractNumId w:val="2"/>
  </w:num>
  <w:num w:numId="8">
    <w:abstractNumId w:val="5"/>
  </w:num>
  <w:num w:numId="9">
    <w:abstractNumId w:val="1"/>
  </w:num>
  <w:num w:numId="10">
    <w:abstractNumId w:val="13"/>
  </w:num>
  <w:num w:numId="11">
    <w:abstractNumId w:val="7"/>
  </w:num>
  <w:num w:numId="12">
    <w:abstractNumId w:val="4"/>
  </w:num>
  <w:num w:numId="13">
    <w:abstractNumId w:val="6"/>
  </w:num>
  <w:num w:numId="1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07160"/>
    <w:rsid w:val="00034B71"/>
    <w:rsid w:val="00045AEF"/>
    <w:rsid w:val="00056848"/>
    <w:rsid w:val="000B2157"/>
    <w:rsid w:val="000B592B"/>
    <w:rsid w:val="000E0AC4"/>
    <w:rsid w:val="000F333C"/>
    <w:rsid w:val="00102A18"/>
    <w:rsid w:val="00106F42"/>
    <w:rsid w:val="0012387D"/>
    <w:rsid w:val="00133BC9"/>
    <w:rsid w:val="001454D5"/>
    <w:rsid w:val="00151792"/>
    <w:rsid w:val="001A0CC4"/>
    <w:rsid w:val="001E04C4"/>
    <w:rsid w:val="001E208C"/>
    <w:rsid w:val="001E792D"/>
    <w:rsid w:val="001F2725"/>
    <w:rsid w:val="00215808"/>
    <w:rsid w:val="00225997"/>
    <w:rsid w:val="0024552E"/>
    <w:rsid w:val="00277077"/>
    <w:rsid w:val="002805A6"/>
    <w:rsid w:val="002825ED"/>
    <w:rsid w:val="002936A9"/>
    <w:rsid w:val="002B6316"/>
    <w:rsid w:val="002C6242"/>
    <w:rsid w:val="002D02B9"/>
    <w:rsid w:val="002D6713"/>
    <w:rsid w:val="00313799"/>
    <w:rsid w:val="0031638B"/>
    <w:rsid w:val="00333C33"/>
    <w:rsid w:val="00376B34"/>
    <w:rsid w:val="00387236"/>
    <w:rsid w:val="003A163D"/>
    <w:rsid w:val="003E55C2"/>
    <w:rsid w:val="00400ABC"/>
    <w:rsid w:val="00407C15"/>
    <w:rsid w:val="00411348"/>
    <w:rsid w:val="004361C6"/>
    <w:rsid w:val="00447498"/>
    <w:rsid w:val="0045261A"/>
    <w:rsid w:val="00487D9B"/>
    <w:rsid w:val="004C4211"/>
    <w:rsid w:val="004E3B6C"/>
    <w:rsid w:val="004F0107"/>
    <w:rsid w:val="00503DB0"/>
    <w:rsid w:val="00525732"/>
    <w:rsid w:val="0054062F"/>
    <w:rsid w:val="005526DC"/>
    <w:rsid w:val="00561F73"/>
    <w:rsid w:val="005B0E4D"/>
    <w:rsid w:val="005B4000"/>
    <w:rsid w:val="005E549E"/>
    <w:rsid w:val="006006DC"/>
    <w:rsid w:val="0064179F"/>
    <w:rsid w:val="00663489"/>
    <w:rsid w:val="00695EBA"/>
    <w:rsid w:val="006A582C"/>
    <w:rsid w:val="006F3094"/>
    <w:rsid w:val="007039A8"/>
    <w:rsid w:val="007232F2"/>
    <w:rsid w:val="0074231C"/>
    <w:rsid w:val="0075133C"/>
    <w:rsid w:val="00753415"/>
    <w:rsid w:val="00754C37"/>
    <w:rsid w:val="00797675"/>
    <w:rsid w:val="00805A1A"/>
    <w:rsid w:val="00807A2E"/>
    <w:rsid w:val="0081750E"/>
    <w:rsid w:val="00846921"/>
    <w:rsid w:val="00846AFD"/>
    <w:rsid w:val="00852840"/>
    <w:rsid w:val="00887F15"/>
    <w:rsid w:val="008C1A08"/>
    <w:rsid w:val="008C2FF3"/>
    <w:rsid w:val="008F2F39"/>
    <w:rsid w:val="00914971"/>
    <w:rsid w:val="00917E98"/>
    <w:rsid w:val="00956364"/>
    <w:rsid w:val="00967467"/>
    <w:rsid w:val="009705A8"/>
    <w:rsid w:val="009D763E"/>
    <w:rsid w:val="00A07429"/>
    <w:rsid w:val="00A220F5"/>
    <w:rsid w:val="00A2609A"/>
    <w:rsid w:val="00A36B01"/>
    <w:rsid w:val="00A60719"/>
    <w:rsid w:val="00A94C4E"/>
    <w:rsid w:val="00AA6702"/>
    <w:rsid w:val="00AC736E"/>
    <w:rsid w:val="00B4329D"/>
    <w:rsid w:val="00BA429B"/>
    <w:rsid w:val="00BB422C"/>
    <w:rsid w:val="00BE5CFE"/>
    <w:rsid w:val="00C07471"/>
    <w:rsid w:val="00C436F9"/>
    <w:rsid w:val="00C63471"/>
    <w:rsid w:val="00CC5C75"/>
    <w:rsid w:val="00CE1BFE"/>
    <w:rsid w:val="00D000CD"/>
    <w:rsid w:val="00D259CE"/>
    <w:rsid w:val="00D43C49"/>
    <w:rsid w:val="00D553B8"/>
    <w:rsid w:val="00D8734C"/>
    <w:rsid w:val="00DA19D4"/>
    <w:rsid w:val="00DB0136"/>
    <w:rsid w:val="00DE2EA3"/>
    <w:rsid w:val="00E01DB2"/>
    <w:rsid w:val="00E10E0E"/>
    <w:rsid w:val="00E57A8D"/>
    <w:rsid w:val="00E62043"/>
    <w:rsid w:val="00E70F2A"/>
    <w:rsid w:val="00E81B45"/>
    <w:rsid w:val="00EA7E6E"/>
    <w:rsid w:val="00EB03BE"/>
    <w:rsid w:val="00ED59AA"/>
    <w:rsid w:val="00EF3F50"/>
    <w:rsid w:val="00F00CF4"/>
    <w:rsid w:val="00F56B29"/>
    <w:rsid w:val="00F76A37"/>
    <w:rsid w:val="00F81D3D"/>
    <w:rsid w:val="00F86702"/>
    <w:rsid w:val="00FF7A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5D2A9E08-9C7E-4AE6-AFE0-88A77624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3E9B1-0685-42CC-A3AE-42B766179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1712</Words>
  <Characters>9759</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2015-07-13T19:26:00Z</dcterms:created>
  <dcterms:modified xsi:type="dcterms:W3CDTF">2015-07-13T19:26:00Z</dcterms:modified>
</cp:coreProperties>
</file>